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6FC" w:rsidRDefault="000C36FC" w:rsidP="00001271">
      <w:pPr>
        <w:pStyle w:val="Nagwek1"/>
        <w:ind w:hanging="900"/>
        <w:rPr>
          <w:b w:val="0"/>
          <w:sz w:val="22"/>
          <w:szCs w:val="22"/>
        </w:rPr>
      </w:pPr>
    </w:p>
    <w:p w:rsidR="000C36FC" w:rsidRDefault="000C36FC" w:rsidP="00001271">
      <w:pPr>
        <w:pStyle w:val="Nagwek1"/>
        <w:ind w:hanging="900"/>
        <w:rPr>
          <w:b w:val="0"/>
          <w:sz w:val="22"/>
          <w:szCs w:val="22"/>
        </w:rPr>
      </w:pPr>
      <w:r w:rsidRPr="00BD436F">
        <w:rPr>
          <w:rFonts w:ascii="Arial Narrow" w:hAnsi="Arial Narrow"/>
          <w:noProof/>
          <w:lang w:eastAsia="pl-PL"/>
        </w:rPr>
        <w:drawing>
          <wp:inline distT="0" distB="0" distL="0" distR="0" wp14:anchorId="71052141" wp14:editId="6CD9A53C">
            <wp:extent cx="5759450" cy="500147"/>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500147"/>
                    </a:xfrm>
                    <a:prstGeom prst="rect">
                      <a:avLst/>
                    </a:prstGeom>
                    <a:noFill/>
                  </pic:spPr>
                </pic:pic>
              </a:graphicData>
            </a:graphic>
          </wp:inline>
        </w:drawing>
      </w:r>
    </w:p>
    <w:p w:rsidR="000C36FC" w:rsidRDefault="000C36FC" w:rsidP="00001271">
      <w:pPr>
        <w:pStyle w:val="Nagwek1"/>
        <w:ind w:hanging="900"/>
        <w:rPr>
          <w:b w:val="0"/>
          <w:sz w:val="22"/>
          <w:szCs w:val="22"/>
        </w:rPr>
      </w:pPr>
      <w:bookmarkStart w:id="0" w:name="_GoBack"/>
      <w:bookmarkEnd w:id="0"/>
    </w:p>
    <w:p w:rsidR="00001271" w:rsidRPr="00565B15" w:rsidRDefault="00001271" w:rsidP="00001271">
      <w:pPr>
        <w:pStyle w:val="Nagwek1"/>
        <w:ind w:hanging="900"/>
        <w:rPr>
          <w:b w:val="0"/>
          <w:sz w:val="22"/>
          <w:szCs w:val="22"/>
        </w:rPr>
      </w:pPr>
      <w:r w:rsidRPr="00565B15">
        <w:rPr>
          <w:b w:val="0"/>
          <w:sz w:val="22"/>
          <w:szCs w:val="22"/>
        </w:rPr>
        <w:t xml:space="preserve">Zał. </w:t>
      </w:r>
      <w:r>
        <w:rPr>
          <w:b w:val="0"/>
          <w:sz w:val="22"/>
          <w:szCs w:val="22"/>
        </w:rPr>
        <w:t>5</w:t>
      </w:r>
      <w:r w:rsidRPr="00565B15">
        <w:rPr>
          <w:b w:val="0"/>
          <w:sz w:val="22"/>
          <w:szCs w:val="22"/>
        </w:rPr>
        <w:t>_7.3 Lista sprawdzająca</w:t>
      </w:r>
    </w:p>
    <w:p w:rsidR="00001271" w:rsidRPr="0039336C" w:rsidRDefault="00001271" w:rsidP="00001271">
      <w:pPr>
        <w:jc w:val="right"/>
        <w:rPr>
          <w:rFonts w:ascii="Arial" w:hAnsi="Arial" w:cs="Arial"/>
          <w:sz w:val="20"/>
          <w:szCs w:val="20"/>
        </w:rPr>
      </w:pPr>
      <w:r>
        <w:rPr>
          <w:rFonts w:ascii="Arial" w:hAnsi="Arial" w:cs="Arial"/>
          <w:sz w:val="20"/>
          <w:szCs w:val="20"/>
        </w:rPr>
        <w:t>Zielona Góra</w:t>
      </w:r>
      <w:r w:rsidRPr="0039336C">
        <w:rPr>
          <w:rFonts w:ascii="Arial" w:hAnsi="Arial" w:cs="Arial"/>
          <w:sz w:val="20"/>
          <w:szCs w:val="20"/>
        </w:rPr>
        <w:t>, dnia ..............</w:t>
      </w:r>
    </w:p>
    <w:p w:rsidR="00001271" w:rsidRPr="0039336C" w:rsidRDefault="00001271" w:rsidP="00001271">
      <w:pPr>
        <w:jc w:val="center"/>
        <w:rPr>
          <w:rFonts w:ascii="Arial" w:hAnsi="Arial" w:cs="Arial"/>
          <w:b/>
          <w:bCs/>
          <w:i/>
          <w:sz w:val="20"/>
          <w:szCs w:val="20"/>
        </w:rPr>
      </w:pPr>
      <w:r w:rsidRPr="0039336C">
        <w:rPr>
          <w:rFonts w:ascii="Arial" w:hAnsi="Arial" w:cs="Arial"/>
          <w:b/>
          <w:bCs/>
          <w:i/>
          <w:sz w:val="20"/>
          <w:szCs w:val="20"/>
        </w:rPr>
        <w:t xml:space="preserve">LISTA </w:t>
      </w:r>
      <w:r>
        <w:rPr>
          <w:rFonts w:ascii="Arial" w:hAnsi="Arial" w:cs="Arial"/>
          <w:b/>
          <w:bCs/>
          <w:i/>
          <w:sz w:val="20"/>
          <w:szCs w:val="20"/>
        </w:rPr>
        <w:t>SPRAWDZAJĄCA</w:t>
      </w:r>
    </w:p>
    <w:p w:rsidR="00001271" w:rsidRPr="0039336C" w:rsidRDefault="00001271" w:rsidP="00001271">
      <w:pPr>
        <w:jc w:val="center"/>
        <w:rPr>
          <w:rFonts w:ascii="Arial" w:hAnsi="Arial" w:cs="Arial"/>
          <w:b/>
          <w:bCs/>
          <w:sz w:val="20"/>
          <w:szCs w:val="20"/>
        </w:rPr>
      </w:pPr>
      <w:r w:rsidRPr="0039336C">
        <w:rPr>
          <w:rFonts w:ascii="Arial" w:hAnsi="Arial" w:cs="Arial"/>
          <w:b/>
          <w:bCs/>
          <w:i/>
          <w:sz w:val="20"/>
          <w:szCs w:val="20"/>
        </w:rPr>
        <w:t xml:space="preserve"> </w:t>
      </w:r>
      <w:r w:rsidRPr="0039336C">
        <w:rPr>
          <w:rFonts w:ascii="Arial" w:hAnsi="Arial" w:cs="Arial"/>
          <w:b/>
          <w:bCs/>
          <w:sz w:val="20"/>
          <w:szCs w:val="20"/>
        </w:rPr>
        <w:t>nr ....................</w:t>
      </w:r>
    </w:p>
    <w:p w:rsidR="00001271" w:rsidRPr="00C24264" w:rsidRDefault="00001271" w:rsidP="00001271">
      <w:pPr>
        <w:jc w:val="center"/>
        <w:rPr>
          <w:rFonts w:ascii="Arial" w:hAnsi="Arial" w:cs="Arial"/>
          <w:sz w:val="16"/>
          <w:szCs w:val="16"/>
        </w:rPr>
      </w:pPr>
      <w:r w:rsidRPr="00C24264">
        <w:rPr>
          <w:rFonts w:ascii="Arial" w:hAnsi="Arial" w:cs="Arial"/>
          <w:sz w:val="16"/>
          <w:szCs w:val="16"/>
        </w:rPr>
        <w:t>WZÓR</w:t>
      </w:r>
    </w:p>
    <w:p w:rsidR="00001271" w:rsidRPr="0039336C" w:rsidRDefault="00001271" w:rsidP="00001271">
      <w:pPr>
        <w:pStyle w:val="Nagwek2"/>
        <w:spacing w:before="120" w:after="120" w:line="240" w:lineRule="atLeast"/>
        <w:rPr>
          <w:rFonts w:ascii="Arial" w:hAnsi="Arial" w:cs="Arial"/>
          <w:sz w:val="20"/>
          <w:szCs w:val="20"/>
        </w:rPr>
      </w:pPr>
      <w:r w:rsidRPr="0039336C">
        <w:rPr>
          <w:rFonts w:ascii="Arial" w:hAnsi="Arial" w:cs="Arial"/>
          <w:sz w:val="20"/>
          <w:szCs w:val="20"/>
        </w:rPr>
        <w:t>I. INFORMACJE OGÓLNE</w:t>
      </w:r>
    </w:p>
    <w:tbl>
      <w:tblPr>
        <w:tblW w:w="9898" w:type="dxa"/>
        <w:tblLook w:val="01E0" w:firstRow="1" w:lastRow="1" w:firstColumn="1" w:lastColumn="1" w:noHBand="0" w:noVBand="0"/>
      </w:tblPr>
      <w:tblGrid>
        <w:gridCol w:w="4503"/>
        <w:gridCol w:w="5395"/>
      </w:tblGrid>
      <w:tr w:rsidR="00001271" w:rsidRPr="00FF7570" w:rsidTr="00603574">
        <w:tc>
          <w:tcPr>
            <w:tcW w:w="4503" w:type="dxa"/>
          </w:tcPr>
          <w:p w:rsidR="00001271" w:rsidRPr="00FF7570" w:rsidRDefault="00001271" w:rsidP="00603574">
            <w:pPr>
              <w:rPr>
                <w:rFonts w:ascii="Arial" w:hAnsi="Arial" w:cs="Arial"/>
                <w:bCs/>
                <w:sz w:val="20"/>
                <w:szCs w:val="20"/>
                <w:u w:val="single"/>
              </w:rPr>
            </w:pPr>
            <w:r w:rsidRPr="00FF7570">
              <w:rPr>
                <w:rFonts w:ascii="Arial" w:hAnsi="Arial" w:cs="Arial"/>
                <w:bCs/>
                <w:sz w:val="20"/>
                <w:szCs w:val="20"/>
                <w:u w:val="single"/>
              </w:rPr>
              <w:t>Dane dotyczące kontroli</w:t>
            </w:r>
          </w:p>
        </w:tc>
        <w:tc>
          <w:tcPr>
            <w:tcW w:w="5395" w:type="dxa"/>
          </w:tcPr>
          <w:p w:rsidR="00001271" w:rsidRPr="00FF7570" w:rsidRDefault="00001271" w:rsidP="00603574">
            <w:pPr>
              <w:rPr>
                <w:rFonts w:ascii="Arial" w:hAnsi="Arial" w:cs="Arial"/>
                <w:color w:val="FF0000"/>
                <w:sz w:val="20"/>
                <w:szCs w:val="20"/>
              </w:rPr>
            </w:pPr>
          </w:p>
        </w:tc>
      </w:tr>
      <w:tr w:rsidR="00001271" w:rsidRPr="00FF7570" w:rsidTr="00603574">
        <w:tc>
          <w:tcPr>
            <w:tcW w:w="4503" w:type="dxa"/>
          </w:tcPr>
          <w:p w:rsidR="00001271" w:rsidRDefault="00001271" w:rsidP="00603574">
            <w:pPr>
              <w:jc w:val="right"/>
              <w:rPr>
                <w:rFonts w:ascii="Arial" w:hAnsi="Arial" w:cs="Arial"/>
                <w:bCs/>
                <w:sz w:val="20"/>
                <w:szCs w:val="20"/>
              </w:rPr>
            </w:pPr>
            <w:r w:rsidRPr="00FF7570">
              <w:rPr>
                <w:rFonts w:ascii="Arial" w:hAnsi="Arial" w:cs="Arial"/>
                <w:bCs/>
                <w:sz w:val="20"/>
                <w:szCs w:val="20"/>
              </w:rPr>
              <w:t>Numer kontroli:</w:t>
            </w:r>
          </w:p>
          <w:p w:rsidR="00001271" w:rsidRDefault="00001271" w:rsidP="00603574">
            <w:pPr>
              <w:jc w:val="right"/>
              <w:rPr>
                <w:rFonts w:ascii="Arial" w:hAnsi="Arial" w:cs="Arial"/>
                <w:bCs/>
                <w:sz w:val="20"/>
                <w:szCs w:val="20"/>
              </w:rPr>
            </w:pPr>
            <w:r>
              <w:rPr>
                <w:rFonts w:ascii="Arial" w:hAnsi="Arial" w:cs="Arial"/>
                <w:bCs/>
                <w:sz w:val="20"/>
                <w:szCs w:val="20"/>
              </w:rPr>
              <w:t>Imiona i nazwiska osób kontrolujących</w:t>
            </w:r>
            <w:r w:rsidRPr="00FF7570">
              <w:rPr>
                <w:rFonts w:ascii="Arial" w:hAnsi="Arial" w:cs="Arial"/>
                <w:bCs/>
                <w:sz w:val="20"/>
                <w:szCs w:val="20"/>
              </w:rPr>
              <w:t>:</w:t>
            </w:r>
          </w:p>
          <w:p w:rsidR="00001271" w:rsidRDefault="00001271" w:rsidP="00603574">
            <w:pPr>
              <w:jc w:val="right"/>
              <w:rPr>
                <w:rFonts w:cs="Arial"/>
                <w:bCs/>
              </w:rPr>
            </w:pPr>
            <w:r>
              <w:rPr>
                <w:rFonts w:cs="Arial"/>
                <w:bCs/>
              </w:rPr>
              <w:t>Termin  kontroli</w:t>
            </w:r>
            <w:r w:rsidRPr="00B75226">
              <w:rPr>
                <w:rFonts w:cs="Arial"/>
                <w:bCs/>
              </w:rPr>
              <w:t>:</w:t>
            </w:r>
          </w:p>
          <w:p w:rsidR="00001271" w:rsidRPr="00FF7570" w:rsidRDefault="00001271" w:rsidP="003D5A37">
            <w:pPr>
              <w:rPr>
                <w:rFonts w:ascii="Arial" w:hAnsi="Arial" w:cs="Arial"/>
                <w:color w:val="FF0000"/>
                <w:sz w:val="20"/>
                <w:szCs w:val="20"/>
              </w:rPr>
            </w:pPr>
          </w:p>
        </w:tc>
        <w:tc>
          <w:tcPr>
            <w:tcW w:w="5395" w:type="dxa"/>
          </w:tcPr>
          <w:p w:rsidR="00001271" w:rsidRPr="00FF7570" w:rsidRDefault="000C36FC" w:rsidP="000C36FC">
            <w:pPr>
              <w:tabs>
                <w:tab w:val="left" w:pos="4065"/>
              </w:tabs>
              <w:rPr>
                <w:rFonts w:ascii="Arial" w:hAnsi="Arial" w:cs="Arial"/>
                <w:color w:val="FF0000"/>
                <w:sz w:val="20"/>
                <w:szCs w:val="20"/>
              </w:rPr>
            </w:pPr>
            <w:r>
              <w:rPr>
                <w:rFonts w:ascii="Arial" w:hAnsi="Arial" w:cs="Arial"/>
                <w:color w:val="FF0000"/>
                <w:sz w:val="20"/>
                <w:szCs w:val="20"/>
              </w:rPr>
              <w:tab/>
            </w:r>
          </w:p>
        </w:tc>
      </w:tr>
      <w:tr w:rsidR="00001271" w:rsidRPr="00FF7570" w:rsidTr="00603574">
        <w:tc>
          <w:tcPr>
            <w:tcW w:w="4503" w:type="dxa"/>
          </w:tcPr>
          <w:p w:rsidR="00001271" w:rsidRPr="00CE60DF" w:rsidRDefault="00001271" w:rsidP="00603574">
            <w:pPr>
              <w:jc w:val="right"/>
              <w:rPr>
                <w:rFonts w:ascii="Arial" w:hAnsi="Arial" w:cs="Arial"/>
                <w:color w:val="FF0000"/>
                <w:sz w:val="20"/>
                <w:szCs w:val="20"/>
              </w:rPr>
            </w:pPr>
            <w:r w:rsidRPr="00CE60DF">
              <w:rPr>
                <w:rFonts w:ascii="Arial" w:hAnsi="Arial" w:cs="Arial"/>
                <w:bCs/>
                <w:sz w:val="20"/>
                <w:szCs w:val="20"/>
              </w:rPr>
              <w:t>Rodzaj kontroli</w:t>
            </w:r>
          </w:p>
        </w:tc>
        <w:tc>
          <w:tcPr>
            <w:tcW w:w="5395" w:type="dxa"/>
          </w:tcPr>
          <w:p w:rsidR="00001271" w:rsidRPr="00FF7570" w:rsidRDefault="00001271" w:rsidP="00603574">
            <w:pPr>
              <w:rPr>
                <w:rFonts w:ascii="Arial" w:hAnsi="Arial" w:cs="Arial"/>
                <w:b/>
                <w:sz w:val="20"/>
                <w:szCs w:val="20"/>
              </w:rPr>
            </w:pPr>
            <w:r w:rsidRPr="00FF7570">
              <w:rPr>
                <w:rFonts w:ascii="Arial" w:hAnsi="Arial" w:cs="Arial"/>
                <w:b/>
                <w:sz w:val="20"/>
                <w:szCs w:val="20"/>
              </w:rPr>
              <w:t xml:space="preserve">Planowa /doraźna </w:t>
            </w:r>
          </w:p>
          <w:p w:rsidR="00001271" w:rsidRPr="00FF7570" w:rsidRDefault="00001271" w:rsidP="00603574">
            <w:pPr>
              <w:rPr>
                <w:rFonts w:ascii="Arial" w:hAnsi="Arial" w:cs="Arial"/>
                <w:color w:val="FF0000"/>
                <w:sz w:val="20"/>
                <w:szCs w:val="20"/>
              </w:rPr>
            </w:pPr>
            <w:r w:rsidRPr="00FF7570">
              <w:rPr>
                <w:rFonts w:ascii="Arial" w:hAnsi="Arial" w:cs="Arial"/>
                <w:b/>
                <w:sz w:val="20"/>
                <w:szCs w:val="20"/>
              </w:rPr>
              <w:t>Kontrola na miejscu projektu (w siedzibie beneficjenta /wizyta monitoringowa)</w:t>
            </w:r>
            <w:r w:rsidRPr="00FF7570">
              <w:rPr>
                <w:rStyle w:val="Odwoanieprzypisudolnego"/>
                <w:rFonts w:ascii="Arial" w:hAnsi="Arial" w:cs="Arial"/>
                <w:b/>
                <w:sz w:val="20"/>
                <w:szCs w:val="20"/>
              </w:rPr>
              <w:t xml:space="preserve"> </w:t>
            </w:r>
            <w:r w:rsidRPr="00FF7570">
              <w:rPr>
                <w:rStyle w:val="Odwoanieprzypisudolnego"/>
                <w:rFonts w:ascii="Arial" w:hAnsi="Arial" w:cs="Arial"/>
                <w:b/>
                <w:sz w:val="20"/>
                <w:szCs w:val="20"/>
              </w:rPr>
              <w:footnoteReference w:id="1"/>
            </w:r>
          </w:p>
        </w:tc>
      </w:tr>
      <w:tr w:rsidR="00001271" w:rsidRPr="00FF7570" w:rsidTr="00603574">
        <w:tc>
          <w:tcPr>
            <w:tcW w:w="4503" w:type="dxa"/>
          </w:tcPr>
          <w:p w:rsidR="00001271" w:rsidRPr="00CE60DF" w:rsidRDefault="00001271" w:rsidP="00603574">
            <w:pPr>
              <w:jc w:val="right"/>
              <w:rPr>
                <w:rFonts w:ascii="Arial" w:hAnsi="Arial" w:cs="Arial"/>
                <w:bCs/>
                <w:sz w:val="20"/>
                <w:szCs w:val="20"/>
              </w:rPr>
            </w:pPr>
            <w:r w:rsidRPr="00CE60DF">
              <w:rPr>
                <w:rFonts w:ascii="Arial" w:hAnsi="Arial" w:cs="Arial"/>
                <w:bCs/>
                <w:sz w:val="20"/>
                <w:szCs w:val="20"/>
              </w:rPr>
              <w:t xml:space="preserve">Nazwa </w:t>
            </w:r>
            <w:r>
              <w:rPr>
                <w:rFonts w:ascii="Arial" w:hAnsi="Arial" w:cs="Arial"/>
                <w:bCs/>
                <w:sz w:val="20"/>
                <w:szCs w:val="20"/>
              </w:rPr>
              <w:t>jednostki kontrolowanej</w:t>
            </w:r>
            <w:r w:rsidRPr="00CE60DF">
              <w:rPr>
                <w:rFonts w:ascii="Arial" w:hAnsi="Arial" w:cs="Arial"/>
                <w:bCs/>
                <w:sz w:val="20"/>
                <w:szCs w:val="20"/>
              </w:rPr>
              <w:t>:</w:t>
            </w:r>
          </w:p>
        </w:tc>
        <w:tc>
          <w:tcPr>
            <w:tcW w:w="5395" w:type="dxa"/>
          </w:tcPr>
          <w:p w:rsidR="00001271" w:rsidRPr="00FF7570" w:rsidRDefault="00001271" w:rsidP="00603574">
            <w:pPr>
              <w:rPr>
                <w:rFonts w:ascii="Arial" w:hAnsi="Arial" w:cs="Arial"/>
                <w:color w:val="FF0000"/>
                <w:sz w:val="20"/>
                <w:szCs w:val="20"/>
              </w:rPr>
            </w:pPr>
          </w:p>
        </w:tc>
      </w:tr>
      <w:tr w:rsidR="00001271" w:rsidRPr="00FF7570" w:rsidTr="00603574">
        <w:tc>
          <w:tcPr>
            <w:tcW w:w="4503" w:type="dxa"/>
          </w:tcPr>
          <w:p w:rsidR="00001271" w:rsidRPr="005D15B7" w:rsidRDefault="00001271" w:rsidP="00603574">
            <w:pPr>
              <w:pStyle w:val="Tekstpodstawowy"/>
              <w:snapToGrid w:val="0"/>
              <w:jc w:val="right"/>
              <w:rPr>
                <w:rFonts w:ascii="Arial" w:eastAsia="Times New Roman" w:hAnsi="Arial" w:cs="Arial"/>
                <w:bCs/>
                <w:sz w:val="20"/>
                <w:szCs w:val="20"/>
              </w:rPr>
            </w:pPr>
            <w:r w:rsidRPr="005D15B7">
              <w:rPr>
                <w:rFonts w:ascii="Arial" w:eastAsia="Times New Roman" w:hAnsi="Arial" w:cs="Arial"/>
                <w:bCs/>
                <w:sz w:val="20"/>
                <w:szCs w:val="20"/>
              </w:rPr>
              <w:t>Adres jednostki kontrolowanej:</w:t>
            </w:r>
          </w:p>
          <w:p w:rsidR="00001271" w:rsidRPr="005D15B7" w:rsidRDefault="00001271" w:rsidP="00603574">
            <w:pPr>
              <w:pStyle w:val="Tekstpodstawowy"/>
              <w:snapToGrid w:val="0"/>
              <w:jc w:val="right"/>
              <w:rPr>
                <w:rFonts w:ascii="Arial" w:eastAsia="Times New Roman" w:hAnsi="Arial" w:cs="Arial"/>
                <w:bCs/>
                <w:sz w:val="20"/>
                <w:szCs w:val="20"/>
              </w:rPr>
            </w:pPr>
          </w:p>
          <w:p w:rsidR="00001271" w:rsidRPr="005D15B7" w:rsidRDefault="00001271" w:rsidP="00603574">
            <w:pPr>
              <w:pStyle w:val="Tekstpodstawowy"/>
              <w:snapToGrid w:val="0"/>
              <w:jc w:val="right"/>
              <w:rPr>
                <w:rFonts w:ascii="Arial" w:eastAsia="Times New Roman" w:hAnsi="Arial" w:cs="Arial"/>
                <w:bCs/>
                <w:sz w:val="20"/>
                <w:szCs w:val="20"/>
              </w:rPr>
            </w:pPr>
            <w:r w:rsidRPr="005D15B7">
              <w:rPr>
                <w:rFonts w:ascii="Arial" w:eastAsia="Times New Roman" w:hAnsi="Arial" w:cs="Arial"/>
                <w:bCs/>
                <w:sz w:val="20"/>
                <w:szCs w:val="20"/>
              </w:rPr>
              <w:t>Adres miejsca, w którym przeprowadzono czynności kontrolne (o ile są różne):</w:t>
            </w:r>
          </w:p>
          <w:p w:rsidR="00001271" w:rsidRPr="005D15B7" w:rsidRDefault="00001271" w:rsidP="00603574">
            <w:pPr>
              <w:pStyle w:val="Tekstpodstawowy"/>
              <w:snapToGrid w:val="0"/>
              <w:jc w:val="right"/>
              <w:rPr>
                <w:rFonts w:ascii="Arial" w:eastAsia="Times New Roman" w:hAnsi="Arial" w:cs="Arial"/>
                <w:bCs/>
                <w:sz w:val="20"/>
                <w:szCs w:val="20"/>
              </w:rPr>
            </w:pPr>
          </w:p>
          <w:p w:rsidR="00001271" w:rsidRPr="00CE60DF" w:rsidRDefault="00001271" w:rsidP="00603574">
            <w:pPr>
              <w:snapToGrid w:val="0"/>
              <w:jc w:val="right"/>
              <w:rPr>
                <w:rFonts w:ascii="Arial" w:hAnsi="Arial" w:cs="Arial"/>
                <w:bCs/>
                <w:sz w:val="20"/>
                <w:szCs w:val="20"/>
              </w:rPr>
            </w:pPr>
          </w:p>
        </w:tc>
        <w:tc>
          <w:tcPr>
            <w:tcW w:w="5395" w:type="dxa"/>
          </w:tcPr>
          <w:p w:rsidR="00001271" w:rsidRDefault="00001271" w:rsidP="00603574">
            <w:pPr>
              <w:rPr>
                <w:rFonts w:ascii="Arial" w:hAnsi="Arial" w:cs="Arial"/>
                <w:color w:val="FF0000"/>
                <w:sz w:val="20"/>
                <w:szCs w:val="20"/>
              </w:rPr>
            </w:pPr>
          </w:p>
          <w:p w:rsidR="00001271" w:rsidRPr="00FF7570" w:rsidRDefault="00001271" w:rsidP="00603574">
            <w:pPr>
              <w:rPr>
                <w:rFonts w:ascii="Arial" w:hAnsi="Arial" w:cs="Arial"/>
                <w:color w:val="FF0000"/>
                <w:sz w:val="20"/>
                <w:szCs w:val="20"/>
              </w:rPr>
            </w:pPr>
          </w:p>
        </w:tc>
      </w:tr>
      <w:tr w:rsidR="00001271" w:rsidRPr="00FF7570" w:rsidTr="00603574">
        <w:tc>
          <w:tcPr>
            <w:tcW w:w="4503" w:type="dxa"/>
          </w:tcPr>
          <w:p w:rsidR="00001271" w:rsidRPr="00FF7570" w:rsidRDefault="00001271" w:rsidP="00603574">
            <w:pPr>
              <w:jc w:val="right"/>
              <w:rPr>
                <w:rFonts w:ascii="Arial" w:hAnsi="Arial" w:cs="Arial"/>
                <w:bCs/>
                <w:sz w:val="20"/>
                <w:szCs w:val="20"/>
              </w:rPr>
            </w:pPr>
            <w:r w:rsidRPr="00FF7570">
              <w:rPr>
                <w:rFonts w:ascii="Arial" w:hAnsi="Arial" w:cs="Arial"/>
                <w:bCs/>
                <w:sz w:val="20"/>
                <w:szCs w:val="20"/>
              </w:rPr>
              <w:t>Osoby reprezentujące beneficjenta:</w:t>
            </w:r>
          </w:p>
        </w:tc>
        <w:tc>
          <w:tcPr>
            <w:tcW w:w="5395" w:type="dxa"/>
          </w:tcPr>
          <w:p w:rsidR="00001271" w:rsidRPr="00FF7570" w:rsidRDefault="00001271" w:rsidP="00603574">
            <w:pPr>
              <w:rPr>
                <w:rFonts w:ascii="Arial" w:hAnsi="Arial" w:cs="Arial"/>
                <w:bCs/>
                <w:sz w:val="20"/>
                <w:szCs w:val="20"/>
              </w:rPr>
            </w:pPr>
          </w:p>
        </w:tc>
      </w:tr>
      <w:tr w:rsidR="00001271" w:rsidRPr="00FF7570" w:rsidTr="00603574">
        <w:tc>
          <w:tcPr>
            <w:tcW w:w="4503" w:type="dxa"/>
          </w:tcPr>
          <w:p w:rsidR="00001271" w:rsidRPr="00FF7570" w:rsidRDefault="00001271" w:rsidP="00603574">
            <w:pPr>
              <w:jc w:val="right"/>
              <w:rPr>
                <w:rFonts w:ascii="Arial" w:hAnsi="Arial" w:cs="Arial"/>
                <w:bCs/>
                <w:sz w:val="20"/>
                <w:szCs w:val="20"/>
              </w:rPr>
            </w:pPr>
            <w:r w:rsidRPr="00FF7570">
              <w:rPr>
                <w:rFonts w:ascii="Arial" w:hAnsi="Arial" w:cs="Arial"/>
                <w:bCs/>
                <w:sz w:val="20"/>
                <w:szCs w:val="20"/>
              </w:rPr>
              <w:t>Książka kontroli:</w:t>
            </w:r>
          </w:p>
        </w:tc>
        <w:tc>
          <w:tcPr>
            <w:tcW w:w="5395" w:type="dxa"/>
          </w:tcPr>
          <w:p w:rsidR="00001271" w:rsidRPr="00FF7570" w:rsidRDefault="00001271" w:rsidP="00603574">
            <w:pPr>
              <w:rPr>
                <w:rFonts w:ascii="Arial" w:hAnsi="Arial" w:cs="Arial"/>
                <w:bCs/>
                <w:sz w:val="20"/>
                <w:szCs w:val="20"/>
              </w:rPr>
            </w:pPr>
          </w:p>
        </w:tc>
      </w:tr>
      <w:tr w:rsidR="00001271" w:rsidRPr="00FF7570" w:rsidTr="00603574">
        <w:tc>
          <w:tcPr>
            <w:tcW w:w="4503" w:type="dxa"/>
          </w:tcPr>
          <w:p w:rsidR="00001271" w:rsidRPr="005D15B7" w:rsidRDefault="00001271" w:rsidP="00603574">
            <w:pPr>
              <w:pStyle w:val="Nagwek6"/>
              <w:rPr>
                <w:rFonts w:ascii="Arial" w:hAnsi="Arial" w:cs="Arial"/>
                <w:sz w:val="20"/>
                <w:szCs w:val="20"/>
                <w:lang w:eastAsia="pl-PL"/>
              </w:rPr>
            </w:pPr>
          </w:p>
          <w:p w:rsidR="00001271" w:rsidRPr="005D15B7" w:rsidRDefault="00001271" w:rsidP="00603574">
            <w:pPr>
              <w:pStyle w:val="Nagwek6"/>
              <w:rPr>
                <w:rFonts w:ascii="Arial" w:hAnsi="Arial" w:cs="Arial"/>
                <w:sz w:val="20"/>
                <w:szCs w:val="20"/>
                <w:lang w:eastAsia="pl-PL"/>
              </w:rPr>
            </w:pPr>
            <w:r w:rsidRPr="005D15B7">
              <w:rPr>
                <w:rFonts w:ascii="Arial" w:hAnsi="Arial" w:cs="Arial"/>
                <w:sz w:val="20"/>
                <w:szCs w:val="20"/>
                <w:lang w:eastAsia="pl-PL"/>
              </w:rPr>
              <w:t>Dane dotyczące projektu</w:t>
            </w:r>
          </w:p>
        </w:tc>
        <w:tc>
          <w:tcPr>
            <w:tcW w:w="5395" w:type="dxa"/>
          </w:tcPr>
          <w:p w:rsidR="00001271" w:rsidRPr="00FF7570" w:rsidRDefault="00001271" w:rsidP="00603574">
            <w:pPr>
              <w:rPr>
                <w:rFonts w:ascii="Arial" w:hAnsi="Arial" w:cs="Arial"/>
                <w:color w:val="FF0000"/>
                <w:sz w:val="20"/>
                <w:szCs w:val="20"/>
              </w:rPr>
            </w:pPr>
          </w:p>
        </w:tc>
      </w:tr>
      <w:tr w:rsidR="00001271" w:rsidRPr="00FF7570" w:rsidTr="00603574">
        <w:tc>
          <w:tcPr>
            <w:tcW w:w="4503" w:type="dxa"/>
          </w:tcPr>
          <w:p w:rsidR="00001271" w:rsidRDefault="00001271" w:rsidP="00603574">
            <w:pPr>
              <w:jc w:val="right"/>
              <w:rPr>
                <w:rFonts w:ascii="Arial" w:hAnsi="Arial" w:cs="Arial"/>
                <w:bCs/>
                <w:sz w:val="20"/>
                <w:szCs w:val="20"/>
              </w:rPr>
            </w:pPr>
            <w:r>
              <w:rPr>
                <w:rFonts w:ascii="Arial" w:hAnsi="Arial" w:cs="Arial"/>
                <w:bCs/>
                <w:sz w:val="20"/>
                <w:szCs w:val="20"/>
              </w:rPr>
              <w:t>Nazwa</w:t>
            </w:r>
            <w:r w:rsidRPr="00FF7570">
              <w:rPr>
                <w:rFonts w:ascii="Arial" w:hAnsi="Arial" w:cs="Arial"/>
                <w:bCs/>
                <w:sz w:val="20"/>
                <w:szCs w:val="20"/>
              </w:rPr>
              <w:t xml:space="preserve"> projektu: </w:t>
            </w:r>
          </w:p>
          <w:p w:rsidR="00001271" w:rsidRDefault="00001271" w:rsidP="00603574">
            <w:pPr>
              <w:jc w:val="right"/>
              <w:rPr>
                <w:rFonts w:ascii="Arial" w:hAnsi="Arial" w:cs="Arial"/>
                <w:bCs/>
                <w:sz w:val="20"/>
                <w:szCs w:val="20"/>
              </w:rPr>
            </w:pPr>
            <w:r w:rsidRPr="00FF7570">
              <w:rPr>
                <w:rFonts w:ascii="Arial" w:hAnsi="Arial" w:cs="Arial"/>
                <w:bCs/>
                <w:sz w:val="20"/>
                <w:szCs w:val="20"/>
              </w:rPr>
              <w:lastRenderedPageBreak/>
              <w:t>Numer projektu:</w:t>
            </w:r>
          </w:p>
          <w:p w:rsidR="00001271" w:rsidRPr="00FF7570" w:rsidRDefault="00001271" w:rsidP="00001271">
            <w:pPr>
              <w:jc w:val="right"/>
              <w:rPr>
                <w:rFonts w:ascii="Arial" w:hAnsi="Arial" w:cs="Arial"/>
                <w:color w:val="FF0000"/>
                <w:sz w:val="20"/>
                <w:szCs w:val="20"/>
              </w:rPr>
            </w:pPr>
            <w:r>
              <w:rPr>
                <w:rFonts w:ascii="Arial" w:hAnsi="Arial" w:cs="Arial"/>
                <w:bCs/>
                <w:sz w:val="20"/>
                <w:szCs w:val="20"/>
              </w:rPr>
              <w:t xml:space="preserve">Numer </w:t>
            </w:r>
            <w:r w:rsidRPr="00FF7570">
              <w:rPr>
                <w:rFonts w:ascii="Arial" w:hAnsi="Arial" w:cs="Arial"/>
                <w:bCs/>
                <w:sz w:val="20"/>
                <w:szCs w:val="20"/>
              </w:rPr>
              <w:t>Działani</w:t>
            </w:r>
            <w:r>
              <w:rPr>
                <w:rFonts w:ascii="Arial" w:hAnsi="Arial" w:cs="Arial"/>
                <w:bCs/>
                <w:sz w:val="20"/>
                <w:szCs w:val="20"/>
              </w:rPr>
              <w:t>a</w:t>
            </w:r>
            <w:r w:rsidRPr="00FF7570">
              <w:rPr>
                <w:rFonts w:ascii="Arial" w:hAnsi="Arial" w:cs="Arial"/>
                <w:bCs/>
                <w:sz w:val="20"/>
                <w:szCs w:val="20"/>
              </w:rPr>
              <w:t>:</w:t>
            </w:r>
          </w:p>
        </w:tc>
        <w:tc>
          <w:tcPr>
            <w:tcW w:w="5395" w:type="dxa"/>
          </w:tcPr>
          <w:p w:rsidR="00001271" w:rsidRPr="00FF7570" w:rsidRDefault="00001271" w:rsidP="00603574">
            <w:pPr>
              <w:rPr>
                <w:rFonts w:ascii="Arial" w:hAnsi="Arial" w:cs="Arial"/>
                <w:color w:val="FF0000"/>
                <w:sz w:val="20"/>
                <w:szCs w:val="20"/>
              </w:rPr>
            </w:pPr>
          </w:p>
        </w:tc>
      </w:tr>
      <w:tr w:rsidR="00001271" w:rsidRPr="00FF7570" w:rsidTr="00603574">
        <w:tc>
          <w:tcPr>
            <w:tcW w:w="4503" w:type="dxa"/>
          </w:tcPr>
          <w:p w:rsidR="00001271" w:rsidRDefault="00001271" w:rsidP="00603574">
            <w:pPr>
              <w:jc w:val="right"/>
              <w:rPr>
                <w:rFonts w:ascii="Arial" w:hAnsi="Arial" w:cs="Arial"/>
                <w:bCs/>
                <w:sz w:val="20"/>
                <w:szCs w:val="20"/>
              </w:rPr>
            </w:pPr>
            <w:r w:rsidRPr="00FF7570">
              <w:rPr>
                <w:rFonts w:ascii="Arial" w:hAnsi="Arial" w:cs="Arial"/>
                <w:bCs/>
                <w:sz w:val="20"/>
                <w:szCs w:val="20"/>
              </w:rPr>
              <w:lastRenderedPageBreak/>
              <w:t>Wartość projektu</w:t>
            </w:r>
            <w:r>
              <w:rPr>
                <w:rFonts w:ascii="Arial" w:hAnsi="Arial" w:cs="Arial"/>
                <w:bCs/>
                <w:sz w:val="20"/>
                <w:szCs w:val="20"/>
              </w:rPr>
              <w:t>:</w:t>
            </w:r>
          </w:p>
          <w:p w:rsidR="00001271" w:rsidRPr="003F7494" w:rsidRDefault="00001271" w:rsidP="00603574">
            <w:pPr>
              <w:jc w:val="right"/>
              <w:rPr>
                <w:rFonts w:ascii="Arial" w:hAnsi="Arial" w:cs="Arial"/>
                <w:sz w:val="20"/>
                <w:szCs w:val="20"/>
              </w:rPr>
            </w:pPr>
            <w:r>
              <w:rPr>
                <w:rFonts w:ascii="Arial" w:hAnsi="Arial" w:cs="Arial"/>
                <w:color w:val="FF0000"/>
                <w:sz w:val="20"/>
                <w:szCs w:val="20"/>
              </w:rPr>
              <w:t xml:space="preserve"> </w:t>
            </w:r>
            <w:r w:rsidRPr="003F7494">
              <w:rPr>
                <w:rFonts w:ascii="Arial" w:hAnsi="Arial" w:cs="Arial"/>
                <w:sz w:val="20"/>
                <w:szCs w:val="20"/>
              </w:rPr>
              <w:t>Numery kontrolowanych wniosków o płatność</w:t>
            </w:r>
            <w:r w:rsidRPr="003F7494">
              <w:rPr>
                <w:rFonts w:ascii="Arial" w:hAnsi="Arial" w:cs="Arial"/>
                <w:bCs/>
                <w:sz w:val="20"/>
                <w:szCs w:val="20"/>
              </w:rPr>
              <w:t>:</w:t>
            </w:r>
          </w:p>
        </w:tc>
        <w:tc>
          <w:tcPr>
            <w:tcW w:w="5395" w:type="dxa"/>
          </w:tcPr>
          <w:p w:rsidR="00001271" w:rsidRDefault="00001271" w:rsidP="00603574">
            <w:pPr>
              <w:rPr>
                <w:rFonts w:ascii="Arial" w:hAnsi="Arial" w:cs="Arial"/>
                <w:color w:val="FF0000"/>
                <w:sz w:val="20"/>
                <w:szCs w:val="20"/>
              </w:rPr>
            </w:pPr>
          </w:p>
          <w:p w:rsidR="00001271" w:rsidRPr="00FF7570" w:rsidRDefault="00001271" w:rsidP="00603574">
            <w:pPr>
              <w:rPr>
                <w:rFonts w:ascii="Arial" w:hAnsi="Arial" w:cs="Arial"/>
                <w:color w:val="FF0000"/>
                <w:sz w:val="20"/>
                <w:szCs w:val="20"/>
              </w:rPr>
            </w:pPr>
          </w:p>
        </w:tc>
      </w:tr>
      <w:tr w:rsidR="00001271" w:rsidRPr="00FF7570" w:rsidTr="00603574">
        <w:tc>
          <w:tcPr>
            <w:tcW w:w="4503" w:type="dxa"/>
          </w:tcPr>
          <w:p w:rsidR="00001271" w:rsidRDefault="00001271" w:rsidP="00603574">
            <w:pPr>
              <w:jc w:val="right"/>
              <w:rPr>
                <w:rFonts w:ascii="Arial" w:hAnsi="Arial" w:cs="Arial"/>
                <w:bCs/>
                <w:sz w:val="20"/>
                <w:szCs w:val="20"/>
              </w:rPr>
            </w:pPr>
            <w:r w:rsidRPr="00FF7570">
              <w:rPr>
                <w:rFonts w:ascii="Arial" w:hAnsi="Arial" w:cs="Arial"/>
                <w:bCs/>
                <w:sz w:val="20"/>
                <w:szCs w:val="20"/>
              </w:rPr>
              <w:t>Wartość wydatków zatwierdzonych do dnia kontroli:</w:t>
            </w:r>
          </w:p>
          <w:p w:rsidR="009F2153" w:rsidRPr="00FF7570" w:rsidRDefault="009F2153" w:rsidP="00603574">
            <w:pPr>
              <w:jc w:val="right"/>
              <w:rPr>
                <w:rFonts w:ascii="Arial" w:hAnsi="Arial" w:cs="Arial"/>
                <w:bCs/>
                <w:sz w:val="20"/>
                <w:szCs w:val="20"/>
              </w:rPr>
            </w:pPr>
            <w:r>
              <w:rPr>
                <w:rFonts w:ascii="Arial" w:hAnsi="Arial" w:cs="Arial"/>
                <w:bCs/>
                <w:sz w:val="20"/>
                <w:szCs w:val="20"/>
              </w:rPr>
              <w:t>Wartość wydatków podlegających kontroli:</w:t>
            </w:r>
          </w:p>
        </w:tc>
        <w:tc>
          <w:tcPr>
            <w:tcW w:w="5395" w:type="dxa"/>
          </w:tcPr>
          <w:p w:rsidR="00001271" w:rsidRPr="00FF7570" w:rsidRDefault="00001271" w:rsidP="00603574">
            <w:pPr>
              <w:rPr>
                <w:rFonts w:ascii="Arial" w:hAnsi="Arial" w:cs="Arial"/>
                <w:color w:val="FF0000"/>
                <w:sz w:val="20"/>
                <w:szCs w:val="20"/>
              </w:rPr>
            </w:pPr>
          </w:p>
        </w:tc>
      </w:tr>
    </w:tbl>
    <w:p w:rsidR="00001271" w:rsidRDefault="00001271" w:rsidP="00001271">
      <w:pPr>
        <w:pStyle w:val="Nagwek2"/>
        <w:spacing w:before="120" w:after="120"/>
        <w:jc w:val="both"/>
        <w:rPr>
          <w:rFonts w:ascii="Arial" w:hAnsi="Arial" w:cs="Arial"/>
          <w:sz w:val="20"/>
          <w:szCs w:val="20"/>
        </w:rPr>
        <w:sectPr w:rsidR="00001271" w:rsidSect="003D5A37">
          <w:headerReference w:type="even" r:id="rId10"/>
          <w:headerReference w:type="default" r:id="rId11"/>
          <w:footerReference w:type="even" r:id="rId12"/>
          <w:footerReference w:type="default" r:id="rId13"/>
          <w:headerReference w:type="first" r:id="rId14"/>
          <w:footerReference w:type="first" r:id="rId15"/>
          <w:pgSz w:w="11906" w:h="16838"/>
          <w:pgMar w:top="1533" w:right="1418" w:bottom="1977" w:left="1418" w:header="426" w:footer="709" w:gutter="0"/>
          <w:cols w:space="708"/>
          <w:titlePg/>
          <w:docGrid w:linePitch="360"/>
        </w:sectPr>
      </w:pPr>
    </w:p>
    <w:p w:rsidR="00001271" w:rsidRPr="0039336C" w:rsidRDefault="00001271" w:rsidP="00001271">
      <w:pPr>
        <w:pStyle w:val="Nagwek2"/>
        <w:spacing w:before="120" w:after="120"/>
        <w:jc w:val="both"/>
        <w:rPr>
          <w:rFonts w:ascii="Arial" w:hAnsi="Arial" w:cs="Arial"/>
          <w:sz w:val="20"/>
          <w:szCs w:val="20"/>
        </w:rPr>
      </w:pPr>
      <w:r w:rsidRPr="0039336C">
        <w:rPr>
          <w:rFonts w:ascii="Arial" w:hAnsi="Arial" w:cs="Arial"/>
          <w:sz w:val="20"/>
          <w:szCs w:val="20"/>
        </w:rPr>
        <w:lastRenderedPageBreak/>
        <w:t>II. KONTROLA NA MIEJSCU REALIZACJI PROJEKTU</w:t>
      </w:r>
    </w:p>
    <w:tbl>
      <w:tblPr>
        <w:tblW w:w="0" w:type="auto"/>
        <w:tblInd w:w="40" w:type="dxa"/>
        <w:tblLayout w:type="fixed"/>
        <w:tblCellMar>
          <w:left w:w="40" w:type="dxa"/>
          <w:right w:w="40" w:type="dxa"/>
        </w:tblCellMar>
        <w:tblLook w:val="0000" w:firstRow="0" w:lastRow="0" w:firstColumn="0" w:lastColumn="0" w:noHBand="0" w:noVBand="0"/>
      </w:tblPr>
      <w:tblGrid>
        <w:gridCol w:w="720"/>
        <w:gridCol w:w="3710"/>
        <w:gridCol w:w="557"/>
        <w:gridCol w:w="710"/>
        <w:gridCol w:w="1262"/>
        <w:gridCol w:w="7042"/>
      </w:tblGrid>
      <w:tr w:rsidR="00001271" w:rsidRPr="00BE4EAC" w:rsidTr="00603574">
        <w:trPr>
          <w:trHeight w:hRule="exact" w:val="240"/>
        </w:trPr>
        <w:tc>
          <w:tcPr>
            <w:tcW w:w="4430" w:type="dxa"/>
            <w:gridSpan w:val="2"/>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Nazwa</w:t>
            </w:r>
          </w:p>
        </w:tc>
        <w:tc>
          <w:tcPr>
            <w:tcW w:w="9571" w:type="dxa"/>
            <w:gridSpan w:val="4"/>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555"/>
        </w:trPr>
        <w:tc>
          <w:tcPr>
            <w:tcW w:w="4430" w:type="dxa"/>
            <w:gridSpan w:val="2"/>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Termin kontroli: Uwagi:</w:t>
            </w:r>
          </w:p>
        </w:tc>
        <w:tc>
          <w:tcPr>
            <w:tcW w:w="9571" w:type="dxa"/>
            <w:gridSpan w:val="4"/>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Skróty:</w:t>
            </w:r>
          </w:p>
          <w:p w:rsidR="00001271" w:rsidRPr="00BE4EAC" w:rsidRDefault="00001271" w:rsidP="00001271">
            <w:pPr>
              <w:pStyle w:val="Stopka"/>
              <w:rPr>
                <w:rFonts w:ascii="Arial" w:hAnsi="Arial" w:cs="Arial"/>
                <w:b/>
                <w:bCs/>
                <w:sz w:val="16"/>
                <w:szCs w:val="16"/>
              </w:rPr>
            </w:pPr>
            <w:r>
              <w:rPr>
                <w:rFonts w:ascii="Arial" w:hAnsi="Arial" w:cs="Arial"/>
                <w:b/>
                <w:bCs/>
                <w:sz w:val="16"/>
                <w:szCs w:val="16"/>
              </w:rPr>
              <w:t>RPO Lubuskie 2020</w:t>
            </w:r>
            <w:r w:rsidRPr="00BE4EAC">
              <w:rPr>
                <w:rFonts w:ascii="Arial" w:hAnsi="Arial" w:cs="Arial"/>
                <w:b/>
                <w:bCs/>
                <w:sz w:val="16"/>
                <w:szCs w:val="16"/>
              </w:rPr>
              <w:t xml:space="preserve"> – </w:t>
            </w:r>
            <w:r>
              <w:rPr>
                <w:rFonts w:ascii="Arial" w:hAnsi="Arial" w:cs="Arial"/>
                <w:b/>
                <w:bCs/>
                <w:sz w:val="16"/>
                <w:szCs w:val="16"/>
              </w:rPr>
              <w:t>Regionalny Program Operacyjny Lubuskie 2020</w:t>
            </w:r>
          </w:p>
        </w:tc>
      </w:tr>
      <w:tr w:rsidR="00001271" w:rsidRPr="00BE4EAC" w:rsidTr="00603574">
        <w:trPr>
          <w:trHeight w:hRule="exact" w:val="47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Lp.</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Pytania</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Tak</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Nie</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Nie dotyczy</w:t>
            </w: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Uwagi/Uzasadnienie</w:t>
            </w:r>
          </w:p>
        </w:tc>
      </w:tr>
      <w:tr w:rsidR="00001271" w:rsidRPr="003F7494" w:rsidTr="00603574">
        <w:trPr>
          <w:trHeight w:hRule="exact" w:val="470"/>
        </w:trPr>
        <w:tc>
          <w:tcPr>
            <w:tcW w:w="14001" w:type="dxa"/>
            <w:gridSpan w:val="6"/>
            <w:tcBorders>
              <w:top w:val="single" w:sz="6" w:space="0" w:color="auto"/>
              <w:left w:val="single" w:sz="6" w:space="0" w:color="auto"/>
              <w:bottom w:val="single" w:sz="6" w:space="0" w:color="auto"/>
              <w:right w:val="single" w:sz="6" w:space="0" w:color="auto"/>
            </w:tcBorders>
            <w:shd w:val="clear" w:color="auto" w:fill="F2F2F2"/>
          </w:tcPr>
          <w:p w:rsidR="00001271" w:rsidRPr="00BE4EAC" w:rsidRDefault="00001271" w:rsidP="00603574">
            <w:pPr>
              <w:pStyle w:val="Stopka"/>
              <w:numPr>
                <w:ilvl w:val="0"/>
                <w:numId w:val="2"/>
              </w:numPr>
              <w:tabs>
                <w:tab w:val="clear" w:pos="4536"/>
                <w:tab w:val="center" w:pos="669"/>
              </w:tabs>
              <w:rPr>
                <w:rFonts w:ascii="Arial" w:hAnsi="Arial" w:cs="Arial"/>
                <w:b/>
                <w:bCs/>
                <w:sz w:val="20"/>
                <w:szCs w:val="20"/>
              </w:rPr>
            </w:pPr>
            <w:r w:rsidRPr="00BE4EAC">
              <w:rPr>
                <w:rFonts w:ascii="Arial" w:hAnsi="Arial" w:cs="Arial"/>
                <w:b/>
                <w:bCs/>
                <w:sz w:val="20"/>
                <w:szCs w:val="20"/>
              </w:rPr>
              <w:t>Zgodność       rzeczowa       realizacji projektu</w:t>
            </w:r>
          </w:p>
        </w:tc>
      </w:tr>
      <w:tr w:rsidR="00001271" w:rsidRPr="00BE4EAC" w:rsidTr="00603574">
        <w:trPr>
          <w:trHeight w:hRule="exact" w:val="466"/>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1.1</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001271">
            <w:pPr>
              <w:pStyle w:val="Stopka"/>
              <w:rPr>
                <w:rFonts w:ascii="Arial" w:hAnsi="Arial" w:cs="Arial"/>
                <w:b/>
                <w:bCs/>
                <w:sz w:val="16"/>
                <w:szCs w:val="16"/>
              </w:rPr>
            </w:pPr>
            <w:r w:rsidRPr="00BE4EAC">
              <w:rPr>
                <w:rFonts w:ascii="Arial" w:hAnsi="Arial" w:cs="Arial"/>
                <w:b/>
                <w:bCs/>
                <w:sz w:val="16"/>
                <w:szCs w:val="16"/>
              </w:rPr>
              <w:t xml:space="preserve">Czy projekt jest zgodny z właściwymi celami szczegółowymi </w:t>
            </w:r>
            <w:r>
              <w:rPr>
                <w:rFonts w:ascii="Arial" w:hAnsi="Arial" w:cs="Arial"/>
                <w:b/>
                <w:bCs/>
                <w:sz w:val="16"/>
                <w:szCs w:val="16"/>
              </w:rPr>
              <w:t>RPO Lubuskie 2020</w:t>
            </w:r>
            <w:r w:rsidRPr="00BE4EAC">
              <w:rPr>
                <w:rFonts w:ascii="Arial" w:hAnsi="Arial" w:cs="Arial"/>
                <w:b/>
                <w:bCs/>
                <w:sz w:val="16"/>
                <w:szCs w:val="16"/>
              </w:rPr>
              <w:t>?</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1.2</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projekt jest zgodny z mającymi zastosowanie szczegółowymi kryteriami wyboru projektów?</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1.3</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realizacja projektu odbywa się zgodnie z wnioskiem o dofinansowanie realizacji projektu, tzn.:</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Zgodnie z założeniami merytorycznymi w zakresie realizacji poszczególnych zadań?</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24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B)</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Terminowo?</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1.4</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informacje przekazywane we wnioskach o płatność w zakresie postępu rzeczowego są zgodne ze stanem faktycznym?</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603574" w:rsidRPr="00BE4EAC" w:rsidTr="00603574">
        <w:trPr>
          <w:trHeight w:val="2087"/>
        </w:trPr>
        <w:tc>
          <w:tcPr>
            <w:tcW w:w="720" w:type="dxa"/>
            <w:tcBorders>
              <w:top w:val="single" w:sz="6" w:space="0" w:color="auto"/>
              <w:left w:val="single" w:sz="6" w:space="0" w:color="auto"/>
              <w:right w:val="single" w:sz="6" w:space="0" w:color="auto"/>
            </w:tcBorders>
            <w:shd w:val="clear" w:color="auto" w:fill="FFFFFF"/>
          </w:tcPr>
          <w:p w:rsidR="00603574" w:rsidRPr="00BE4EAC" w:rsidRDefault="00603574" w:rsidP="00603574">
            <w:pPr>
              <w:pStyle w:val="Stopka"/>
              <w:rPr>
                <w:rFonts w:ascii="Arial" w:hAnsi="Arial" w:cs="Arial"/>
                <w:b/>
                <w:bCs/>
                <w:sz w:val="16"/>
                <w:szCs w:val="16"/>
              </w:rPr>
            </w:pPr>
            <w:r w:rsidRPr="00BE4EAC">
              <w:rPr>
                <w:rFonts w:ascii="Arial" w:hAnsi="Arial" w:cs="Arial"/>
                <w:b/>
                <w:bCs/>
                <w:sz w:val="16"/>
                <w:szCs w:val="16"/>
              </w:rPr>
              <w:t>1.5</w:t>
            </w:r>
          </w:p>
        </w:tc>
        <w:tc>
          <w:tcPr>
            <w:tcW w:w="3710" w:type="dxa"/>
            <w:tcBorders>
              <w:top w:val="single" w:sz="6" w:space="0" w:color="auto"/>
              <w:left w:val="single" w:sz="6" w:space="0" w:color="auto"/>
              <w:right w:val="single" w:sz="6" w:space="0" w:color="auto"/>
            </w:tcBorders>
            <w:shd w:val="clear" w:color="auto" w:fill="FFFFFF"/>
          </w:tcPr>
          <w:p w:rsidR="00603574" w:rsidRPr="00BE4EAC" w:rsidRDefault="00603574" w:rsidP="00603574">
            <w:pPr>
              <w:pStyle w:val="Stopka"/>
              <w:rPr>
                <w:rFonts w:ascii="Arial" w:hAnsi="Arial" w:cs="Arial"/>
                <w:b/>
                <w:bCs/>
                <w:sz w:val="16"/>
                <w:szCs w:val="16"/>
              </w:rPr>
            </w:pPr>
            <w:r w:rsidRPr="00BE4EAC">
              <w:rPr>
                <w:rFonts w:ascii="Arial" w:hAnsi="Arial" w:cs="Arial"/>
                <w:b/>
                <w:bCs/>
                <w:sz w:val="16"/>
                <w:szCs w:val="16"/>
              </w:rPr>
              <w:t xml:space="preserve">Czy projekt jest monitorowany zgodnie z zasadami określonymi w </w:t>
            </w:r>
            <w:r w:rsidRPr="00BE4EAC">
              <w:rPr>
                <w:rFonts w:ascii="Arial" w:hAnsi="Arial" w:cs="Arial"/>
                <w:b/>
                <w:bCs/>
                <w:i/>
                <w:iCs/>
                <w:sz w:val="16"/>
                <w:szCs w:val="16"/>
              </w:rPr>
              <w:t xml:space="preserve">Wytycznych w zakresie monitorowania postępu rzeczowego realizacji programów operacyjnych, </w:t>
            </w:r>
            <w:r w:rsidRPr="00BE4EAC">
              <w:rPr>
                <w:rFonts w:ascii="Arial" w:hAnsi="Arial" w:cs="Arial"/>
                <w:b/>
                <w:bCs/>
                <w:sz w:val="16"/>
                <w:szCs w:val="16"/>
              </w:rPr>
              <w:t>w tym czy beneficjent monitoruje osiągnięcie wskaźników produktu i rezultatu w projekcie oraz</w:t>
            </w:r>
          </w:p>
          <w:p w:rsidR="00603574" w:rsidRPr="00BE4EAC" w:rsidRDefault="00603574" w:rsidP="00603574">
            <w:pPr>
              <w:pStyle w:val="Stopka"/>
              <w:rPr>
                <w:rFonts w:ascii="Arial" w:hAnsi="Arial" w:cs="Arial"/>
                <w:b/>
                <w:bCs/>
                <w:sz w:val="16"/>
                <w:szCs w:val="16"/>
              </w:rPr>
            </w:pPr>
            <w:r w:rsidRPr="00BE4EAC">
              <w:rPr>
                <w:rFonts w:ascii="Arial" w:hAnsi="Arial" w:cs="Arial"/>
                <w:b/>
                <w:bCs/>
                <w:sz w:val="16"/>
                <w:szCs w:val="16"/>
              </w:rPr>
              <w:t>zbiera dane uczestników projektu zgodnie z tymi wytycznymi?</w:t>
            </w:r>
          </w:p>
        </w:tc>
        <w:tc>
          <w:tcPr>
            <w:tcW w:w="557" w:type="dxa"/>
            <w:tcBorders>
              <w:top w:val="single" w:sz="6" w:space="0" w:color="auto"/>
              <w:left w:val="single" w:sz="6" w:space="0" w:color="auto"/>
              <w:right w:val="single" w:sz="6" w:space="0" w:color="auto"/>
            </w:tcBorders>
            <w:shd w:val="clear" w:color="auto" w:fill="FFFFFF"/>
          </w:tcPr>
          <w:p w:rsidR="00603574" w:rsidRPr="00BE4EAC" w:rsidRDefault="00603574" w:rsidP="00603574">
            <w:pPr>
              <w:pStyle w:val="Stopka"/>
              <w:rPr>
                <w:rFonts w:ascii="Arial" w:hAnsi="Arial" w:cs="Arial"/>
                <w:b/>
                <w:bCs/>
                <w:sz w:val="16"/>
                <w:szCs w:val="16"/>
              </w:rPr>
            </w:pPr>
          </w:p>
        </w:tc>
        <w:tc>
          <w:tcPr>
            <w:tcW w:w="710" w:type="dxa"/>
            <w:tcBorders>
              <w:top w:val="single" w:sz="6" w:space="0" w:color="auto"/>
              <w:left w:val="single" w:sz="6" w:space="0" w:color="auto"/>
              <w:right w:val="single" w:sz="6" w:space="0" w:color="auto"/>
            </w:tcBorders>
            <w:shd w:val="clear" w:color="auto" w:fill="FFFFFF"/>
          </w:tcPr>
          <w:p w:rsidR="00603574" w:rsidRPr="00BE4EAC" w:rsidRDefault="00603574" w:rsidP="00603574">
            <w:pPr>
              <w:pStyle w:val="Stopka"/>
              <w:rPr>
                <w:rFonts w:ascii="Arial" w:hAnsi="Arial" w:cs="Arial"/>
                <w:b/>
                <w:bCs/>
                <w:sz w:val="16"/>
                <w:szCs w:val="16"/>
              </w:rPr>
            </w:pPr>
          </w:p>
        </w:tc>
        <w:tc>
          <w:tcPr>
            <w:tcW w:w="1262" w:type="dxa"/>
            <w:tcBorders>
              <w:top w:val="single" w:sz="6" w:space="0" w:color="auto"/>
              <w:left w:val="single" w:sz="6" w:space="0" w:color="auto"/>
              <w:right w:val="single" w:sz="6" w:space="0" w:color="auto"/>
            </w:tcBorders>
            <w:shd w:val="clear" w:color="auto" w:fill="FFFFFF"/>
          </w:tcPr>
          <w:p w:rsidR="00603574" w:rsidRPr="00BE4EAC" w:rsidRDefault="00603574" w:rsidP="00603574">
            <w:pPr>
              <w:pStyle w:val="Stopka"/>
              <w:rPr>
                <w:rFonts w:ascii="Arial" w:hAnsi="Arial" w:cs="Arial"/>
                <w:b/>
                <w:bCs/>
                <w:sz w:val="16"/>
                <w:szCs w:val="16"/>
              </w:rPr>
            </w:pPr>
          </w:p>
        </w:tc>
        <w:tc>
          <w:tcPr>
            <w:tcW w:w="7042" w:type="dxa"/>
            <w:tcBorders>
              <w:top w:val="single" w:sz="6" w:space="0" w:color="auto"/>
              <w:left w:val="single" w:sz="6" w:space="0" w:color="auto"/>
              <w:right w:val="single" w:sz="6" w:space="0" w:color="auto"/>
            </w:tcBorders>
            <w:shd w:val="clear" w:color="auto" w:fill="FFFFFF"/>
          </w:tcPr>
          <w:p w:rsidR="00603574" w:rsidRPr="00BE4EAC" w:rsidRDefault="00603574" w:rsidP="00603574">
            <w:pPr>
              <w:pStyle w:val="Stopka"/>
              <w:rPr>
                <w:rFonts w:ascii="Arial" w:hAnsi="Arial" w:cs="Arial"/>
                <w:b/>
                <w:bCs/>
                <w:sz w:val="16"/>
                <w:szCs w:val="16"/>
              </w:rPr>
            </w:pPr>
          </w:p>
        </w:tc>
      </w:tr>
      <w:tr w:rsidR="00001271" w:rsidRPr="00BE4EAC" w:rsidTr="00603574">
        <w:trPr>
          <w:trHeight w:hRule="exact" w:val="70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lastRenderedPageBreak/>
              <w:t>1.6</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posiada produkty projektu, które powinny zostać opracowane do czasu kontroli?</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1.7</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produkty projektu są odpowiedniej jakości?</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1.8</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zakupione w projekcie elementy infrastruktury, sprzętu oraz wyposażenia są wykorzystywane zgodnie z przeznaczeniem?</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696"/>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1.9</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istnieje ryzyko niezrealizowania założeń merytorycznych projektu oraz osiągnięcia jego wskaźników?</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2539"/>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1.10</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beneficjent realizuje zadeklarowane we wniosku o dofinansowanie i wniosku o płatność działania z zakresu równości szans zgodnie z </w:t>
            </w:r>
            <w:r w:rsidRPr="00BE4EAC">
              <w:rPr>
                <w:rFonts w:ascii="Arial" w:hAnsi="Arial" w:cs="Arial"/>
                <w:b/>
                <w:bCs/>
                <w:i/>
                <w:iCs/>
                <w:sz w:val="16"/>
                <w:szCs w:val="16"/>
              </w:rPr>
              <w:t>Wytycznymi w zakresie realizacji zasady równości szans i niedyskryminacji, w tym dostępności dla osób z niepełnosprawnościami i zasady równości szans kobiet i mężczyzn w ramach funduszy unijnych na lata 2014-2020</w:t>
            </w:r>
            <w:r w:rsidRPr="00BE4EAC">
              <w:rPr>
                <w:rFonts w:ascii="Arial" w:hAnsi="Arial" w:cs="Arial"/>
                <w:b/>
                <w:bCs/>
                <w:sz w:val="16"/>
                <w:szCs w:val="16"/>
              </w:rPr>
              <w:t xml:space="preserve">? </w:t>
            </w:r>
            <w:r w:rsidRPr="00BE4EAC">
              <w:rPr>
                <w:rFonts w:ascii="Arial" w:hAnsi="Arial" w:cs="Arial"/>
                <w:b/>
                <w:bCs/>
                <w:i/>
                <w:iCs/>
                <w:sz w:val="16"/>
                <w:szCs w:val="16"/>
              </w:rPr>
              <w:t>a w tym:</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16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zapewnia równość szans i dostęp do projektu dla osób z niepełnosprawnościami oraz identyfikuje ich potrzeby na etapie rekrutacji do projektu?</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39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B)</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pomieszczenia, materiały i produkty przygotowywane w ramach projektu są dostosowane do potrzeb osób z niepełnosprawnościami (np. czy w celu eliminacji barier zastosowano racjonalne usprawnienie)?</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6"/>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realizuje zadania z zakresu równości szans kobiet i mężczyzn zgodnie z założeniami</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sectPr w:rsidR="00001271" w:rsidRPr="00BE4EAC">
          <w:pgSz w:w="16838" w:h="11899" w:orient="landscape"/>
          <w:pgMar w:top="1416" w:right="1430" w:bottom="701" w:left="1306" w:header="708" w:footer="708"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715"/>
        <w:gridCol w:w="3710"/>
        <w:gridCol w:w="552"/>
        <w:gridCol w:w="710"/>
        <w:gridCol w:w="1262"/>
        <w:gridCol w:w="7042"/>
      </w:tblGrid>
      <w:tr w:rsidR="00001271" w:rsidRPr="00BE4EAC" w:rsidTr="00603574">
        <w:trPr>
          <w:trHeight w:hRule="exact" w:val="720"/>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określonymi we wniosku</w:t>
            </w:r>
          </w:p>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o dofinansowanie oraz we wniosku o</w:t>
            </w:r>
          </w:p>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płatność?</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56"/>
        </w:trPr>
        <w:tc>
          <w:tcPr>
            <w:tcW w:w="13991" w:type="dxa"/>
            <w:gridSpan w:val="6"/>
            <w:tcBorders>
              <w:top w:val="single" w:sz="6" w:space="0" w:color="auto"/>
              <w:left w:val="single" w:sz="6" w:space="0" w:color="auto"/>
              <w:bottom w:val="single" w:sz="6" w:space="0" w:color="auto"/>
              <w:right w:val="single" w:sz="6" w:space="0" w:color="auto"/>
            </w:tcBorders>
            <w:shd w:val="clear" w:color="auto" w:fill="F2F2F2"/>
          </w:tcPr>
          <w:p w:rsidR="00001271" w:rsidRPr="00C843FE" w:rsidRDefault="00001271" w:rsidP="00603574">
            <w:pPr>
              <w:pStyle w:val="Stopka"/>
              <w:numPr>
                <w:ilvl w:val="0"/>
                <w:numId w:val="2"/>
              </w:numPr>
              <w:tabs>
                <w:tab w:val="clear" w:pos="4536"/>
                <w:tab w:val="center" w:pos="669"/>
              </w:tabs>
              <w:rPr>
                <w:rFonts w:ascii="Arial" w:hAnsi="Arial" w:cs="Arial"/>
                <w:b/>
                <w:bCs/>
                <w:sz w:val="20"/>
                <w:szCs w:val="20"/>
              </w:rPr>
            </w:pPr>
            <w:r w:rsidRPr="00C843FE">
              <w:rPr>
                <w:rFonts w:ascii="Arial" w:hAnsi="Arial" w:cs="Arial"/>
                <w:b/>
                <w:bCs/>
                <w:sz w:val="20"/>
                <w:szCs w:val="20"/>
              </w:rPr>
              <w:t>Kwalifikowalność uczestników projektu i dane osobowe</w:t>
            </w:r>
          </w:p>
        </w:tc>
      </w:tr>
      <w:tr w:rsidR="00001271" w:rsidRPr="00BE4EAC" w:rsidTr="00603574">
        <w:trPr>
          <w:trHeight w:hRule="exact" w:val="116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2.1</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liczba uczestników projektu dotycząca poszczególnych rodzajów wsparcia jest zgodna z założeniami projektu zawartymi we wniosku o dofinansowanie?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69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2.2</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posiada dokumenty potwierdzające kwalifikowalność uczestników projektu?</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16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2.3</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dokumenty potwierdzające kwalifikowalność uczestników projektu zostały złożone przed udzieleniem pierwszej formy wsparcia danej osobie lub podmiotowi?</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2.4</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uczestnicy zakwalifikowani do projektu spełniają kryteria kwalifikowalności wskazane we wniosku o dofinansowanie?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157"/>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2.5</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osoby korzystające ze wsparcia będącego przedmiotem wizyty monitoringowej znajdują się na liście osób zakwalifikowanych do udziału w projekcie?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39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2.6</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prowadzi procedurę rekrutacji i przyznawania wsparcia uczestnikom projektu w sposób przejrzysty i zapewniający równy dostęp do otrzymania wsparcia?, a w tym:</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właściwie upublicznia ogłoszenie o rekrutacji?</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B)</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prawidłowo określa kryteria wyboru uczestników projektu?</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245"/>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dokonuje    prawidłowej    oceny</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sectPr w:rsidR="00001271" w:rsidRPr="00BE4EAC">
          <w:pgSz w:w="16838" w:h="11899" w:orient="landscape"/>
          <w:pgMar w:top="1416" w:right="1430" w:bottom="701" w:left="1306" w:header="708" w:footer="708"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720"/>
        <w:gridCol w:w="3706"/>
        <w:gridCol w:w="557"/>
        <w:gridCol w:w="710"/>
        <w:gridCol w:w="1258"/>
        <w:gridCol w:w="7042"/>
      </w:tblGrid>
      <w:tr w:rsidR="00001271" w:rsidRPr="00BE4EAC" w:rsidTr="00603574">
        <w:trPr>
          <w:trHeight w:hRule="exact" w:val="475"/>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formularzy zgłoszeniowych zgodnie z określonymi kryteriami?</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16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2.7</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proces rekrutacji i udzielania wsparcia w projekcie jest dokonywany z zachowaniem bezstronności oraz nie dyskryminuje żadnej z grup/osób ubiegających się o wsparcie?</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26"/>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2.8</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posiada wszystkie wymagane dane o uczestniku, niezbędne do monitorowania wskaźników projektu?</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277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2.9</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dane uczestników projektu są zbierane zgodnie z </w:t>
            </w:r>
            <w:r w:rsidRPr="00BE4EAC">
              <w:rPr>
                <w:rFonts w:ascii="Arial" w:hAnsi="Arial" w:cs="Arial"/>
                <w:b/>
                <w:bCs/>
                <w:i/>
                <w:iCs/>
                <w:sz w:val="16"/>
                <w:szCs w:val="16"/>
              </w:rPr>
              <w:t>Wytycznymi w zakresie monitorowania postępu rzeczowego realizacji programów operacyjnych oraz Wytycznymi w zakresie kwalifikowalności wydatków w ramach Europejskiego Funduszu Rozwoju Regionalnego, Europejskiego Funduszu Społecznego oraz Funduszu Spójności na lata 2014-2020</w:t>
            </w:r>
            <w:r w:rsidRPr="00BE4EAC">
              <w:rPr>
                <w:rFonts w:ascii="Arial" w:hAnsi="Arial" w:cs="Arial"/>
                <w:b/>
                <w:bCs/>
                <w:sz w:val="16"/>
                <w:szCs w:val="16"/>
              </w:rPr>
              <w:t>, w szczególności są prawidłowe i kompletne?</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2.10</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dane uczestników zbierane w formie papierowej są zgodne z danymi zawartymi w centralnym systemie teleinformatycznym SL 2014?</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2.11</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 ramach projektu beneficjent przetwarza dane osobowe, w szczególności dane uczestników korzystających ze wsparcia?</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858"/>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2.12</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dane osobowe są przetwarzane wyłącznie w celu aplikowania o środki unijne i realizacji projektów, w szczególności potwierdzania kwalifikowalności wydatków, udzielania wsparcia uczestnikom projektów, ewaluacji, monitoringu, kontroli, audytu,       sprawozdawczości      oraz</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sectPr w:rsidR="00001271" w:rsidRPr="00BE4EAC">
          <w:pgSz w:w="16838" w:h="11899" w:orient="landscape"/>
          <w:pgMar w:top="1416" w:right="1440" w:bottom="701" w:left="1306" w:header="708" w:footer="708"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720"/>
        <w:gridCol w:w="3706"/>
        <w:gridCol w:w="557"/>
        <w:gridCol w:w="710"/>
        <w:gridCol w:w="1258"/>
        <w:gridCol w:w="7042"/>
      </w:tblGrid>
      <w:tr w:rsidR="00001271" w:rsidRPr="00BE4EAC" w:rsidTr="00603574">
        <w:trPr>
          <w:trHeight w:hRule="exact" w:val="1166"/>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CA5152">
            <w:pPr>
              <w:pStyle w:val="Stopka"/>
              <w:rPr>
                <w:rFonts w:ascii="Arial" w:hAnsi="Arial" w:cs="Arial"/>
                <w:b/>
                <w:bCs/>
                <w:sz w:val="16"/>
                <w:szCs w:val="16"/>
              </w:rPr>
            </w:pPr>
            <w:r w:rsidRPr="00BE4EAC">
              <w:rPr>
                <w:rFonts w:ascii="Arial" w:hAnsi="Arial" w:cs="Arial"/>
                <w:b/>
                <w:bCs/>
                <w:sz w:val="16"/>
                <w:szCs w:val="16"/>
              </w:rPr>
              <w:t xml:space="preserve">działań informacyjno-promocyjnych, w ramach </w:t>
            </w:r>
            <w:r w:rsidR="00502D60" w:rsidRPr="00663591">
              <w:rPr>
                <w:rFonts w:ascii="Arial" w:hAnsi="Arial" w:cs="Arial"/>
                <w:b/>
                <w:bCs/>
                <w:sz w:val="16"/>
                <w:szCs w:val="16"/>
              </w:rPr>
              <w:t>Regionalnego Programu Operacyjnego Lubuskie 2020</w:t>
            </w:r>
            <w:r w:rsidRPr="00BE4EAC">
              <w:rPr>
                <w:rFonts w:ascii="Arial" w:hAnsi="Arial" w:cs="Arial"/>
                <w:b/>
                <w:bCs/>
                <w:sz w:val="16"/>
                <w:szCs w:val="16"/>
              </w:rPr>
              <w:t xml:space="preserve"> w zakresie wskazanym w umowie o dofinansowanie?</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157"/>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2.13</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przetwarza powierzone mu dane osobowe zgodnie z ustawą o ochronie danych osobowych oraz umową o dofinansowanie projektu?, a w szczególności:</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realizuje obowiązek informacyjny wobec osób, których dane są przetwarzane?</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B)</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prowadzi ewidencję osób upoważnionych do przetwarzania danych osobowych, która zawiera daty nadania i ustania uprawnień?</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16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do przetwarzania danych osobowych dopuszczeni są wyłącznie pracownicy beneficjenta, którzy posiadają ważne imienne upoważnienia do ich przetwarzania?</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2539"/>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D)</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posiada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2.14</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powierzył przetwarzanie danych osobowych innym podmiotom?</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6"/>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2.15</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przekazuje do IZ/IP wykaz podmiotów, którym powierzył przetwarzanie danych osobowych?</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sectPr w:rsidR="00001271" w:rsidRPr="00BE4EAC">
          <w:pgSz w:w="16838" w:h="11899" w:orient="landscape"/>
          <w:pgMar w:top="1416" w:right="1430" w:bottom="701" w:left="1306" w:header="708" w:footer="708"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720"/>
        <w:gridCol w:w="3710"/>
        <w:gridCol w:w="557"/>
        <w:gridCol w:w="710"/>
        <w:gridCol w:w="1262"/>
        <w:gridCol w:w="7042"/>
      </w:tblGrid>
      <w:tr w:rsidR="00001271" w:rsidRPr="00BE4EAC" w:rsidTr="00603574">
        <w:trPr>
          <w:trHeight w:hRule="exact" w:val="2083"/>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lastRenderedPageBreak/>
              <w:t>2.16</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powierzenie przetwarzania danych osobowy nastąpiło za zgodą IZ/IP oraz zgodnie   z   postanowieniami   umowy o dofinansowanie, a w szczególności umowa  została  zawarta  na  piśmie, zachowano           zgodność           celu przetwarzania danych oraz wskazano zakres       danych,      jaki      zostanie powierzony?</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66"/>
        </w:trPr>
        <w:tc>
          <w:tcPr>
            <w:tcW w:w="13991" w:type="dxa"/>
            <w:gridSpan w:val="6"/>
            <w:tcBorders>
              <w:top w:val="single" w:sz="6" w:space="0" w:color="auto"/>
              <w:left w:val="single" w:sz="6" w:space="0" w:color="auto"/>
              <w:bottom w:val="single" w:sz="6" w:space="0" w:color="auto"/>
              <w:right w:val="single" w:sz="6" w:space="0" w:color="auto"/>
            </w:tcBorders>
            <w:shd w:val="clear" w:color="auto" w:fill="F2F2F2"/>
          </w:tcPr>
          <w:p w:rsidR="00001271" w:rsidRPr="00C843FE" w:rsidRDefault="00001271" w:rsidP="00603574">
            <w:pPr>
              <w:pStyle w:val="Stopka"/>
              <w:numPr>
                <w:ilvl w:val="0"/>
                <w:numId w:val="2"/>
              </w:numPr>
              <w:tabs>
                <w:tab w:val="clear" w:pos="4536"/>
                <w:tab w:val="center" w:pos="669"/>
              </w:tabs>
              <w:rPr>
                <w:rFonts w:ascii="Arial" w:hAnsi="Arial" w:cs="Arial"/>
                <w:b/>
                <w:bCs/>
                <w:sz w:val="20"/>
                <w:szCs w:val="20"/>
              </w:rPr>
            </w:pPr>
            <w:r w:rsidRPr="00C843FE">
              <w:rPr>
                <w:rFonts w:ascii="Arial" w:hAnsi="Arial" w:cs="Arial"/>
                <w:b/>
                <w:bCs/>
                <w:sz w:val="20"/>
                <w:szCs w:val="20"/>
              </w:rPr>
              <w:t>Rozliczenia finansowe</w:t>
            </w:r>
            <w:r w:rsidR="00603574">
              <w:rPr>
                <w:rStyle w:val="Odwoanieprzypisudolnego"/>
                <w:rFonts w:ascii="Arial" w:hAnsi="Arial" w:cs="Arial"/>
                <w:b/>
                <w:bCs/>
                <w:sz w:val="20"/>
                <w:szCs w:val="20"/>
              </w:rPr>
              <w:footnoteReference w:id="2"/>
            </w:r>
          </w:p>
        </w:tc>
      </w:tr>
      <w:tr w:rsidR="00001271" w:rsidRPr="00BE4EAC" w:rsidTr="00603574">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3.1</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posiada oryginalne dokumenty finansowo-księgowe wraz z dowodami zapłaty potwierdzające poniesienie wydatków?</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3.2</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ww. dokumenty są prawidłowo opisane?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3.3</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współfinansowane towary i usługi zostały dostarczone?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3.4</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dane wykazane we wnioskach o płatność są zgodne z dokumentami księgowymi?</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245"/>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3.5</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wydatki rozliczane we wnioskach o</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245"/>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płatność są kwalifikowalne?</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wydatki zostały uwzględnione w budżecie projektu?</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16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B)</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współfinansowane towary i usługi sfinansowane ze środków projektu są należytej jakości oraz zgodne z warunkami określonymi w umowach z wykonawcami?</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wydatki są niezbędne do osiągnięcia celów projektu?</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696"/>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D)</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wydatki zostały dokonane w sposób przejrzysty, racjonalny i efektywny?</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2314"/>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lastRenderedPageBreak/>
              <w:t>E)</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9F2153">
            <w:pPr>
              <w:pStyle w:val="Stopka"/>
              <w:rPr>
                <w:rFonts w:ascii="Arial" w:hAnsi="Arial" w:cs="Arial"/>
                <w:b/>
                <w:bCs/>
                <w:sz w:val="16"/>
                <w:szCs w:val="16"/>
              </w:rPr>
            </w:pPr>
            <w:r w:rsidRPr="00BE4EAC">
              <w:rPr>
                <w:rFonts w:ascii="Arial" w:hAnsi="Arial" w:cs="Arial"/>
                <w:b/>
                <w:bCs/>
                <w:sz w:val="16"/>
                <w:szCs w:val="16"/>
              </w:rPr>
              <w:t>Czy w przypadku</w:t>
            </w:r>
            <w:r w:rsidR="009F2153">
              <w:rPr>
                <w:rFonts w:ascii="Arial" w:hAnsi="Arial" w:cs="Arial"/>
                <w:b/>
                <w:bCs/>
                <w:sz w:val="16"/>
                <w:szCs w:val="16"/>
              </w:rPr>
              <w:t xml:space="preserve"> zamówień</w:t>
            </w:r>
            <w:r w:rsidRPr="00BE4EAC">
              <w:rPr>
                <w:rFonts w:ascii="Arial" w:hAnsi="Arial" w:cs="Arial"/>
                <w:b/>
                <w:bCs/>
                <w:sz w:val="16"/>
                <w:szCs w:val="16"/>
              </w:rPr>
              <w:t xml:space="preserve"> o wartości od 20 tys. PLN netto do 50 tys. PLN netto, dokonano rozeznania rynku co najmniej poprzez upublicznienie zapytania ofertowego na stronie internetowej beneficjenta lub innej powszechnie dostępnej stronie przeznaczonej do umieszczania zapytań ofertowych w celu wybrania najkorzystniejszej oferty?</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848"/>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F)</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wydatki znajdują się w katalogu kosztów niekwalifikowalnych określonych w </w:t>
            </w:r>
            <w:r w:rsidRPr="00BE4EAC">
              <w:rPr>
                <w:rFonts w:ascii="Arial" w:hAnsi="Arial" w:cs="Arial"/>
                <w:b/>
                <w:bCs/>
                <w:i/>
                <w:iCs/>
                <w:sz w:val="16"/>
                <w:szCs w:val="16"/>
              </w:rPr>
              <w:t>Wytycznych w zakresie kwalifikowalności wydatków w ramach Europejskiego Funduszu Rozwoju Regionalnego, Europejskiego Funduszu Społecznego oraz Funduszu Spójności na lata 2014-2020?</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3.6</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koszty pośrednie i bezpośrednie są prawidłowo kwalifikowane?</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3.7</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wysokość kosztów pośrednich rozliczanych ryczałtem jest zgodna z określonym limitem procentowym?</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767"/>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koszty personelu</w:t>
            </w:r>
          </w:p>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zaangażowanego w zarządzanie</w:t>
            </w:r>
            <w:r w:rsidR="009F2153">
              <w:rPr>
                <w:rFonts w:ascii="Arial" w:hAnsi="Arial" w:cs="Arial"/>
                <w:b/>
                <w:bCs/>
                <w:sz w:val="16"/>
                <w:szCs w:val="16"/>
              </w:rPr>
              <w:t>/ administrowanie</w:t>
            </w:r>
            <w:r w:rsidR="006F5CE6">
              <w:rPr>
                <w:rFonts w:ascii="Arial" w:hAnsi="Arial" w:cs="Arial"/>
                <w:b/>
                <w:bCs/>
                <w:sz w:val="16"/>
                <w:szCs w:val="16"/>
              </w:rPr>
              <w:t xml:space="preserve"> projektem</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sectPr w:rsidR="00001271" w:rsidRPr="00BE4EAC">
          <w:pgSz w:w="16838" w:h="11899" w:orient="landscape"/>
          <w:pgMar w:top="1416" w:right="1430" w:bottom="706" w:left="1306" w:header="708" w:footer="708"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720"/>
        <w:gridCol w:w="3706"/>
        <w:gridCol w:w="557"/>
        <w:gridCol w:w="710"/>
        <w:gridCol w:w="1258"/>
        <w:gridCol w:w="7042"/>
      </w:tblGrid>
      <w:tr w:rsidR="00001271" w:rsidRPr="00BE4EAC" w:rsidTr="00603574">
        <w:trPr>
          <w:trHeight w:hRule="exact" w:val="706"/>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oraz koszty działań promocyjnych są rozliczane w kosztach pośrednich?</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3.8</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wydatki objęte cross-</w:t>
            </w:r>
            <w:proofErr w:type="spellStart"/>
            <w:r w:rsidRPr="00BE4EAC">
              <w:rPr>
                <w:rFonts w:ascii="Arial" w:hAnsi="Arial" w:cs="Arial"/>
                <w:b/>
                <w:bCs/>
                <w:sz w:val="16"/>
                <w:szCs w:val="16"/>
              </w:rPr>
              <w:t>financingiem</w:t>
            </w:r>
            <w:proofErr w:type="spellEnd"/>
            <w:r w:rsidRPr="00BE4EAC">
              <w:rPr>
                <w:rFonts w:ascii="Arial" w:hAnsi="Arial" w:cs="Arial"/>
                <w:b/>
                <w:bCs/>
                <w:sz w:val="16"/>
                <w:szCs w:val="16"/>
              </w:rPr>
              <w:t xml:space="preserve"> i wydatki przeznaczone na zakup środków trwałych są rozliczane zgodnie z obowiązującymi limitami?</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3.9</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rozliczenia finansowe prowadzone są zgodnie z ustawą o rachunkowości?</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3.10</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prowadzi</w:t>
            </w:r>
          </w:p>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wyodrębnioną ewidencję wydatków?</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696"/>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3.11</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płatności są co do zasady realizowane z wyodrębnionego rachunku projektu (jeśli dotyczy)?</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3.12</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zapewniony jest wymagany wkład własny?</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wkład własny jest wniesiony zgodnie z harmonogramem projektu i jeśli to możliwe ujęty w wyodrębnionej ewidencji księgowej?</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848"/>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B)</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wkład wniesiony w postaci wynagrodzeń spełnia wymogi określone w </w:t>
            </w:r>
            <w:r w:rsidRPr="00BE4EAC">
              <w:rPr>
                <w:rFonts w:ascii="Arial" w:hAnsi="Arial" w:cs="Arial"/>
                <w:b/>
                <w:bCs/>
                <w:i/>
                <w:iCs/>
                <w:sz w:val="16"/>
                <w:szCs w:val="16"/>
              </w:rPr>
              <w:t>Wytycznych w zakresie kwalifikowalności wydatków w ramach Europejskiego Funduszu Rozwoju Regionalnego, Europejskiego Funduszu Społecznego oraz Funduszu Spójności na lata 2014-2020?</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3.13</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 ramach projektu finansuje się zwykłą działalność jednostki realizującej projekt?</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3.14</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przekazane środki na realizację projektu       przyczyniły       się       do wygenerowania dochodu?</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3.15</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dochód został wykazany we wniosku o płatność?</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5"/>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3.16</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podatek VAT w ramach projektu jest kwalifikowalny?</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sectPr w:rsidR="00001271" w:rsidRPr="00BE4EAC">
          <w:pgSz w:w="16838" w:h="11899" w:orient="landscape"/>
          <w:pgMar w:top="1416" w:right="1435" w:bottom="701" w:left="1306" w:header="708" w:footer="708"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720"/>
        <w:gridCol w:w="3706"/>
        <w:gridCol w:w="557"/>
        <w:gridCol w:w="710"/>
        <w:gridCol w:w="1258"/>
        <w:gridCol w:w="7042"/>
      </w:tblGrid>
      <w:tr w:rsidR="00001271" w:rsidRPr="00BE4EAC" w:rsidTr="00603574">
        <w:trPr>
          <w:trHeight w:hRule="exact" w:val="706"/>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lastRenderedPageBreak/>
              <w:t>A)</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dokumentacja podatkowa jest zgodna z oświadczeniem w sprawie kwalifikowalności VAT?</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16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B)</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faktury ujęte we wniosku o płatność zostały zawarte w rejestrze VAT prowadzonym przez beneficjenta w kwocie podatku naliczonego, który pomniejsza podatek należny?</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618"/>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3.17</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stwierdzono           podwójne finansowanie wydatków w przypadku realizacji przez beneficjenta więcej niż jednego           projektu           (dotyczy w szczególności wydatków związanych z   zatrudnianiem   personelu   projektu oraz zakupem środków trwałych)?</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853"/>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3.18</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stwierdzono inne przypadki podwójnego finansowania określone w </w:t>
            </w:r>
            <w:r w:rsidRPr="00BE4EAC">
              <w:rPr>
                <w:rFonts w:ascii="Arial" w:hAnsi="Arial" w:cs="Arial"/>
                <w:b/>
                <w:bCs/>
                <w:i/>
                <w:iCs/>
                <w:sz w:val="16"/>
                <w:szCs w:val="16"/>
              </w:rPr>
              <w:t>Wytycznych w zakresie kwalifikowalności wydatków w ramach Europejskiego Funduszu Rozwoju Regionalnego, Europejskiego Funduszu Społecznego oraz Funduszu Spójności na lata 2014-2020</w:t>
            </w:r>
            <w:r w:rsidRPr="00BE4EAC">
              <w:rPr>
                <w:rFonts w:ascii="Arial" w:hAnsi="Arial" w:cs="Arial"/>
                <w:b/>
                <w:bCs/>
                <w:sz w:val="16"/>
                <w:szCs w:val="16"/>
              </w:rPr>
              <w:t>?</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3.19</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zleca usługi merytoryczne w projekcie?</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66"/>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3.20</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zlecenie usługi nastąpiło zgodnie z wnioskiem o dofinansowanie?</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40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3.21</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realizacja zleconej usługi merytorycznej została udokumentowana zgodnie z umową zawartą z wykonawcą, np. poprzez pisemny protokół odbioru zadania, przyjęcia wykonanych prac?</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sectPr w:rsidR="00001271" w:rsidRPr="00BE4EAC">
          <w:pgSz w:w="16838" w:h="11899" w:orient="landscape"/>
          <w:pgMar w:top="1416" w:right="1430" w:bottom="701" w:left="1306" w:header="708" w:footer="708"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67"/>
        <w:gridCol w:w="148"/>
        <w:gridCol w:w="3680"/>
        <w:gridCol w:w="30"/>
        <w:gridCol w:w="538"/>
        <w:gridCol w:w="14"/>
        <w:gridCol w:w="694"/>
        <w:gridCol w:w="16"/>
        <w:gridCol w:w="1262"/>
        <w:gridCol w:w="8"/>
        <w:gridCol w:w="6943"/>
        <w:gridCol w:w="91"/>
        <w:gridCol w:w="8"/>
      </w:tblGrid>
      <w:tr w:rsidR="00001271" w:rsidRPr="00815981" w:rsidTr="000C36FC">
        <w:trPr>
          <w:trHeight w:hRule="exact" w:val="706"/>
        </w:trPr>
        <w:tc>
          <w:tcPr>
            <w:tcW w:w="13999" w:type="dxa"/>
            <w:gridSpan w:val="13"/>
            <w:tcBorders>
              <w:top w:val="single" w:sz="6" w:space="0" w:color="auto"/>
              <w:left w:val="single" w:sz="6" w:space="0" w:color="auto"/>
              <w:bottom w:val="single" w:sz="6" w:space="0" w:color="auto"/>
              <w:right w:val="single" w:sz="6" w:space="0" w:color="auto"/>
            </w:tcBorders>
            <w:shd w:val="clear" w:color="auto" w:fill="F2F2F2"/>
          </w:tcPr>
          <w:p w:rsidR="00001271" w:rsidRPr="00C843FE" w:rsidRDefault="00001271" w:rsidP="00603574">
            <w:pPr>
              <w:pStyle w:val="Stopka"/>
              <w:numPr>
                <w:ilvl w:val="0"/>
                <w:numId w:val="2"/>
              </w:numPr>
              <w:tabs>
                <w:tab w:val="clear" w:pos="4536"/>
                <w:tab w:val="center" w:pos="669"/>
              </w:tabs>
              <w:rPr>
                <w:rFonts w:ascii="Arial" w:hAnsi="Arial" w:cs="Arial"/>
                <w:b/>
                <w:bCs/>
                <w:sz w:val="20"/>
                <w:szCs w:val="20"/>
              </w:rPr>
            </w:pPr>
            <w:r w:rsidRPr="00C843FE">
              <w:rPr>
                <w:rFonts w:ascii="Arial" w:hAnsi="Arial" w:cs="Arial"/>
                <w:b/>
                <w:bCs/>
                <w:sz w:val="20"/>
                <w:szCs w:val="20"/>
              </w:rPr>
              <w:lastRenderedPageBreak/>
              <w:t>Stosowanie ustawy Prawo Zamówień Publicznych i przepisów</w:t>
            </w:r>
            <w:r>
              <w:rPr>
                <w:rFonts w:ascii="Arial" w:hAnsi="Arial" w:cs="Arial"/>
                <w:b/>
                <w:bCs/>
                <w:sz w:val="20"/>
                <w:szCs w:val="20"/>
              </w:rPr>
              <w:t xml:space="preserve"> wspólnotowych</w:t>
            </w:r>
            <w:r w:rsidR="00603574">
              <w:rPr>
                <w:rStyle w:val="Odwoanieprzypisudolnego"/>
                <w:rFonts w:ascii="Arial" w:hAnsi="Arial" w:cs="Arial"/>
                <w:b/>
                <w:bCs/>
                <w:sz w:val="20"/>
                <w:szCs w:val="20"/>
              </w:rPr>
              <w:footnoteReference w:id="3"/>
            </w: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Height w:val="1976"/>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4.1</w:t>
            </w:r>
          </w:p>
        </w:tc>
        <w:tc>
          <w:tcPr>
            <w:tcW w:w="3828" w:type="dxa"/>
            <w:gridSpan w:val="2"/>
          </w:tcPr>
          <w:p w:rsidR="009F5FBA" w:rsidRDefault="009F2153" w:rsidP="009F2153">
            <w:pPr>
              <w:pStyle w:val="Stopka"/>
              <w:rPr>
                <w:rFonts w:ascii="Arial" w:hAnsi="Arial" w:cs="Arial"/>
                <w:b/>
                <w:bCs/>
                <w:sz w:val="16"/>
                <w:szCs w:val="16"/>
              </w:rPr>
            </w:pPr>
            <w:r w:rsidRPr="00EB169C">
              <w:rPr>
                <w:rFonts w:ascii="Arial" w:hAnsi="Arial" w:cs="Arial"/>
                <w:b/>
                <w:bCs/>
                <w:sz w:val="16"/>
                <w:szCs w:val="16"/>
              </w:rPr>
              <w:t>Czy przy udzielaniu zamówie</w:t>
            </w:r>
            <w:r w:rsidR="009F5FBA">
              <w:rPr>
                <w:rFonts w:ascii="Arial" w:hAnsi="Arial" w:cs="Arial"/>
                <w:b/>
                <w:bCs/>
                <w:sz w:val="16"/>
                <w:szCs w:val="16"/>
              </w:rPr>
              <w:t xml:space="preserve">ń beneficjent stosował zapisy: </w:t>
            </w:r>
          </w:p>
          <w:p w:rsidR="009F2153" w:rsidRPr="00EB169C" w:rsidRDefault="009F5FBA" w:rsidP="009F2153">
            <w:pPr>
              <w:pStyle w:val="Stopka"/>
              <w:rPr>
                <w:rFonts w:ascii="Arial" w:hAnsi="Arial" w:cs="Arial"/>
                <w:b/>
                <w:bCs/>
                <w:sz w:val="16"/>
                <w:szCs w:val="16"/>
              </w:rPr>
            </w:pPr>
            <w:r>
              <w:rPr>
                <w:rFonts w:ascii="Arial" w:hAnsi="Arial" w:cs="Arial"/>
                <w:b/>
                <w:bCs/>
                <w:sz w:val="16"/>
                <w:szCs w:val="16"/>
              </w:rPr>
              <w:t xml:space="preserve">- </w:t>
            </w:r>
            <w:r w:rsidR="009F2153">
              <w:rPr>
                <w:rFonts w:ascii="Arial" w:hAnsi="Arial" w:cs="Arial"/>
                <w:b/>
                <w:bCs/>
                <w:sz w:val="16"/>
                <w:szCs w:val="16"/>
              </w:rPr>
              <w:t xml:space="preserve"> U</w:t>
            </w:r>
            <w:r w:rsidR="009F2153" w:rsidRPr="00EB169C">
              <w:rPr>
                <w:rFonts w:ascii="Arial" w:hAnsi="Arial" w:cs="Arial"/>
                <w:b/>
                <w:bCs/>
                <w:sz w:val="16"/>
                <w:szCs w:val="16"/>
              </w:rPr>
              <w:t xml:space="preserve">stawy PZP oraz </w:t>
            </w:r>
            <w:r w:rsidR="009F2153">
              <w:rPr>
                <w:rFonts w:ascii="Arial" w:hAnsi="Arial" w:cs="Arial"/>
                <w:b/>
                <w:bCs/>
                <w:sz w:val="16"/>
                <w:szCs w:val="16"/>
              </w:rPr>
              <w:t>W</w:t>
            </w:r>
            <w:r w:rsidR="009F2153" w:rsidRPr="00EB169C">
              <w:rPr>
                <w:rFonts w:ascii="Arial" w:hAnsi="Arial" w:cs="Arial"/>
                <w:b/>
                <w:bCs/>
                <w:sz w:val="16"/>
                <w:szCs w:val="16"/>
              </w:rPr>
              <w:t xml:space="preserve">ytycznych w zakresie kwalifikowalności wydatków w ramach Europejskiego Funduszu Rozwoju Regionalnego, Europejskiego Funduszu Społecznego oraz Funduszu Spójności na lata 2014-2020, </w:t>
            </w:r>
          </w:p>
          <w:p w:rsidR="009F2153" w:rsidRPr="00EB169C" w:rsidRDefault="009F5FBA" w:rsidP="009F2153">
            <w:pPr>
              <w:pStyle w:val="Stopka"/>
              <w:rPr>
                <w:rFonts w:ascii="Arial" w:hAnsi="Arial" w:cs="Arial"/>
                <w:b/>
                <w:bCs/>
                <w:sz w:val="16"/>
                <w:szCs w:val="16"/>
              </w:rPr>
            </w:pPr>
            <w:r>
              <w:rPr>
                <w:rFonts w:ascii="Arial" w:hAnsi="Arial" w:cs="Arial"/>
                <w:b/>
                <w:bCs/>
                <w:sz w:val="16"/>
                <w:szCs w:val="16"/>
              </w:rPr>
              <w:t xml:space="preserve">- </w:t>
            </w:r>
            <w:r w:rsidR="009F2153" w:rsidRPr="00EB169C">
              <w:rPr>
                <w:rFonts w:ascii="Arial" w:hAnsi="Arial" w:cs="Arial"/>
                <w:b/>
                <w:bCs/>
                <w:sz w:val="16"/>
                <w:szCs w:val="16"/>
              </w:rPr>
              <w:t xml:space="preserve">obowiązujące w dniu wszczęcia zamówienia? </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Height w:val="562"/>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4.2</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 xml:space="preserve">Czy </w:t>
            </w:r>
            <w:proofErr w:type="spellStart"/>
            <w:r w:rsidRPr="00EB169C">
              <w:rPr>
                <w:rFonts w:ascii="Arial" w:hAnsi="Arial" w:cs="Arial"/>
                <w:b/>
                <w:bCs/>
                <w:sz w:val="16"/>
                <w:szCs w:val="16"/>
              </w:rPr>
              <w:t>benefcjent</w:t>
            </w:r>
            <w:proofErr w:type="spellEnd"/>
            <w:r w:rsidRPr="00EB169C">
              <w:rPr>
                <w:rFonts w:ascii="Arial" w:hAnsi="Arial" w:cs="Arial"/>
                <w:b/>
                <w:bCs/>
                <w:sz w:val="16"/>
                <w:szCs w:val="16"/>
              </w:rPr>
              <w:t xml:space="preserve"> prawidłowo oszacował wartość zamówienia, w tym czy nie dokonano zaniżenia/podziału wartości zamówienia w celu niestosowania przepisów ustawy PZP? </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4.3</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w przypadku zamówień wszczętych od 18 kwietnia 2016 r. do czasu implementacji do porządku krajowego Dyrektywy nr 2014/24/UE beneficjent stosował zapisy ww. Dyrektywy zgodnie z komunikatem Prezesa UZP?</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4.4</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beneficjent stosuje tryby udzielania zamówień inne niż podstawowe, a jeśli tak - czy zostały spełnione przesłanki umożliwiające zastosowanie tych trybów?</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4.5</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ogłoszenie o zamówieniu zostało opublikowane w odpowiedni sposób?</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4.6</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prawidłowo ustalono terminy odnoszące się do poszczególnych etapów postępowania?</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4.7</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 xml:space="preserve">Czy wszystkie osoby biorące udział w postępowaniu złożyły oświadczenia dotyczące niepodlegania wyłączeniu </w:t>
            </w:r>
            <w:r w:rsidRPr="00EB169C">
              <w:rPr>
                <w:rFonts w:ascii="Arial" w:hAnsi="Arial" w:cs="Arial"/>
                <w:b/>
                <w:bCs/>
                <w:sz w:val="16"/>
                <w:szCs w:val="16"/>
              </w:rPr>
              <w:br/>
              <w:t>z czynności w postępowaniu o udzielenie zamówienia?</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4.8</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 xml:space="preserve">Czy SIWZ zawiera wszystkie elementy, zgodnie z przepisami ustawy </w:t>
            </w:r>
            <w:proofErr w:type="spellStart"/>
            <w:r w:rsidRPr="00EB169C">
              <w:rPr>
                <w:rFonts w:ascii="Arial" w:hAnsi="Arial" w:cs="Arial"/>
                <w:b/>
                <w:bCs/>
                <w:sz w:val="16"/>
                <w:szCs w:val="16"/>
              </w:rPr>
              <w:t>pzp</w:t>
            </w:r>
            <w:proofErr w:type="spellEnd"/>
            <w:r w:rsidRPr="00EB169C">
              <w:rPr>
                <w:rFonts w:ascii="Arial" w:hAnsi="Arial" w:cs="Arial"/>
                <w:b/>
                <w:bCs/>
                <w:sz w:val="16"/>
                <w:szCs w:val="16"/>
              </w:rPr>
              <w:t>?</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4.9</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opis przedmiotu zamówienia został prawidłowo skonstruowany?</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4.10</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beneficjent określił właściwe kryteria oceny ofert i warunki udziału w postępowaniu?</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lastRenderedPageBreak/>
              <w:t>4.11</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beneficjent prawidłowo weryfikował spełnienie warunków udziału w postępowaniu?</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4.12</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beneficjent uwzględnia aspekty społeczne zgodnie z umową o dofinansowanie?</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4.13</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wniesiono wadium w wymaganej wysokości i formie (jeśli dotyczy)?</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4.14</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beneficjent powołał Komisję Przetargową (jeśli dotyczy)?</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4.15</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otwarcie ofert odbyło się w przepisowym terminie?</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4.16</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beneficjent posiada prawidłowo wypełniony i kompletny protokół z postępowania?</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4.17</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Beneficjent dopuścił do udziału w postępowaniu oferty, które powinny zostać odrzucone lub/i wykonawca powinien zostać wykluczony?</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4.18</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dokonano wyboru najkorzystniejszej oferty, zgodnie z kryteriami oceny ofert?</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Height w:val="443"/>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4.19</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procedura odwoławcza została przeprowadzona prawidłowo (jeśli dotyczy)?</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Height w:val="443"/>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4.20</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umowa z wykonawcą została zawarta prawidłowo?</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Height w:val="443"/>
        </w:trPr>
        <w:tc>
          <w:tcPr>
            <w:tcW w:w="567" w:type="dxa"/>
          </w:tcPr>
          <w:p w:rsidR="009F2153" w:rsidRPr="00EB169C" w:rsidDel="000C2FD3" w:rsidRDefault="009F2153" w:rsidP="009F2153">
            <w:pPr>
              <w:pStyle w:val="Stopka"/>
              <w:rPr>
                <w:rFonts w:ascii="Arial" w:hAnsi="Arial" w:cs="Arial"/>
                <w:b/>
                <w:bCs/>
                <w:sz w:val="16"/>
                <w:szCs w:val="16"/>
              </w:rPr>
            </w:pPr>
            <w:r w:rsidRPr="00EB169C">
              <w:rPr>
                <w:rFonts w:ascii="Arial" w:hAnsi="Arial" w:cs="Arial"/>
                <w:b/>
                <w:bCs/>
                <w:sz w:val="16"/>
                <w:szCs w:val="16"/>
              </w:rPr>
              <w:t>4.21</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beneficjent prawidłowo upublicznił informację o zawarciu umowy?</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Height w:val="282"/>
        </w:trPr>
        <w:tc>
          <w:tcPr>
            <w:tcW w:w="567" w:type="dxa"/>
          </w:tcPr>
          <w:p w:rsidR="009F2153" w:rsidRPr="00EB169C" w:rsidDel="000C2FD3" w:rsidRDefault="009F2153" w:rsidP="009F2153">
            <w:pPr>
              <w:pStyle w:val="Stopka"/>
              <w:rPr>
                <w:rFonts w:ascii="Arial" w:hAnsi="Arial" w:cs="Arial"/>
                <w:b/>
                <w:bCs/>
                <w:sz w:val="16"/>
                <w:szCs w:val="16"/>
              </w:rPr>
            </w:pPr>
            <w:r w:rsidRPr="00EB169C">
              <w:rPr>
                <w:rFonts w:ascii="Arial" w:hAnsi="Arial" w:cs="Arial"/>
                <w:b/>
                <w:bCs/>
                <w:sz w:val="16"/>
                <w:szCs w:val="16"/>
              </w:rPr>
              <w:t>4.22</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beneficjent prawidłowo zastosował procedury uproszczone, obowiązujące w odniesieniu do zamówień na usługi społeczne i inne szczególne usługi (dotyczy zamówień wszczętych zgodnie z ustawą PZP znowelizowaną na podstawie Dyrektywy nr 2014/24/UE z dnia 26 lutego 2014 r.)?</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Height w:val="443"/>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4.23</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ewentualne zmiany umów były dokonywane zgodne z prawem?</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Height w:val="443"/>
        </w:trPr>
        <w:tc>
          <w:tcPr>
            <w:tcW w:w="567" w:type="dxa"/>
          </w:tcPr>
          <w:p w:rsidR="009F2153" w:rsidRPr="00EB169C" w:rsidDel="000C2FD3" w:rsidRDefault="009F2153" w:rsidP="009F2153">
            <w:pPr>
              <w:pStyle w:val="Stopka"/>
              <w:rPr>
                <w:rFonts w:ascii="Arial" w:hAnsi="Arial" w:cs="Arial"/>
                <w:b/>
                <w:bCs/>
                <w:sz w:val="16"/>
                <w:szCs w:val="16"/>
              </w:rPr>
            </w:pPr>
            <w:r w:rsidRPr="00EB169C">
              <w:rPr>
                <w:rFonts w:ascii="Arial" w:hAnsi="Arial" w:cs="Arial"/>
                <w:b/>
                <w:bCs/>
                <w:sz w:val="16"/>
                <w:szCs w:val="16"/>
              </w:rPr>
              <w:t>4.24</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w przypadku udzielenia przez beneficjenta zamówień dodatkowych lub uzupełniających, były one udzielone zgodnie z prawem?</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Height w:val="443"/>
        </w:trPr>
        <w:tc>
          <w:tcPr>
            <w:tcW w:w="567" w:type="dxa"/>
          </w:tcPr>
          <w:p w:rsidR="009F2153" w:rsidRPr="00EB169C" w:rsidDel="000C2FD3" w:rsidRDefault="009F2153" w:rsidP="009F2153">
            <w:pPr>
              <w:pStyle w:val="Stopka"/>
              <w:rPr>
                <w:rFonts w:ascii="Arial" w:hAnsi="Arial" w:cs="Arial"/>
                <w:b/>
                <w:bCs/>
                <w:sz w:val="16"/>
                <w:szCs w:val="16"/>
              </w:rPr>
            </w:pPr>
            <w:r w:rsidRPr="00EB169C">
              <w:rPr>
                <w:rFonts w:ascii="Arial" w:hAnsi="Arial" w:cs="Arial"/>
                <w:b/>
                <w:bCs/>
                <w:sz w:val="16"/>
                <w:szCs w:val="16"/>
              </w:rPr>
              <w:t>4.25</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zamówione towary/usługi zostały dostarczone zgodnie z umową, SIWZ oraz ofertą wykonawcy?</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Height w:val="443"/>
        </w:trPr>
        <w:tc>
          <w:tcPr>
            <w:tcW w:w="567" w:type="dxa"/>
          </w:tcPr>
          <w:p w:rsidR="009F2153" w:rsidRPr="00EB169C" w:rsidDel="000C2FD3" w:rsidRDefault="009F2153" w:rsidP="009F2153">
            <w:pPr>
              <w:pStyle w:val="Stopka"/>
              <w:rPr>
                <w:rFonts w:ascii="Arial" w:hAnsi="Arial" w:cs="Arial"/>
                <w:b/>
                <w:bCs/>
                <w:sz w:val="16"/>
                <w:szCs w:val="16"/>
              </w:rPr>
            </w:pPr>
            <w:r w:rsidRPr="00EB169C">
              <w:rPr>
                <w:rFonts w:ascii="Arial" w:hAnsi="Arial" w:cs="Arial"/>
                <w:b/>
                <w:bCs/>
                <w:sz w:val="16"/>
                <w:szCs w:val="16"/>
              </w:rPr>
              <w:t>4.26</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w przypadku nienależytego wykonania przedmiotu zamówienia zostały zastosowane sankcje określone w umowie z wykonawcą?</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Height w:val="443"/>
        </w:trPr>
        <w:tc>
          <w:tcPr>
            <w:tcW w:w="567" w:type="dxa"/>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lastRenderedPageBreak/>
              <w:t>4.27</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Czy stwierdzono inne naruszenia przepisów unijnych/krajowych lub wytycznych dotyczących udzielania zamówień publicznych?</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9F2153" w:rsidRPr="004965FF" w:rsidTr="000C36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99" w:type="dxa"/>
          <w:trHeight w:val="443"/>
        </w:trPr>
        <w:tc>
          <w:tcPr>
            <w:tcW w:w="567" w:type="dxa"/>
          </w:tcPr>
          <w:p w:rsidR="009F2153" w:rsidRPr="00EB169C" w:rsidDel="000C2FD3" w:rsidRDefault="009F2153" w:rsidP="009F2153">
            <w:pPr>
              <w:pStyle w:val="Stopka"/>
              <w:rPr>
                <w:rFonts w:ascii="Arial" w:hAnsi="Arial" w:cs="Arial"/>
                <w:b/>
                <w:bCs/>
                <w:sz w:val="16"/>
                <w:szCs w:val="16"/>
              </w:rPr>
            </w:pPr>
            <w:r w:rsidRPr="00EB169C">
              <w:rPr>
                <w:rFonts w:ascii="Arial" w:hAnsi="Arial" w:cs="Arial"/>
                <w:b/>
                <w:bCs/>
                <w:sz w:val="16"/>
                <w:szCs w:val="16"/>
              </w:rPr>
              <w:t>4.28</w:t>
            </w:r>
          </w:p>
        </w:tc>
        <w:tc>
          <w:tcPr>
            <w:tcW w:w="3828" w:type="dxa"/>
            <w:gridSpan w:val="2"/>
          </w:tcPr>
          <w:p w:rsidR="009F2153" w:rsidRPr="00EB169C" w:rsidRDefault="009F2153" w:rsidP="009F2153">
            <w:pPr>
              <w:pStyle w:val="Stopka"/>
              <w:rPr>
                <w:rFonts w:ascii="Arial" w:hAnsi="Arial" w:cs="Arial"/>
                <w:b/>
                <w:bCs/>
                <w:sz w:val="16"/>
                <w:szCs w:val="16"/>
              </w:rPr>
            </w:pPr>
            <w:r w:rsidRPr="00EB169C">
              <w:rPr>
                <w:rFonts w:ascii="Arial" w:hAnsi="Arial" w:cs="Arial"/>
                <w:b/>
                <w:bCs/>
                <w:sz w:val="16"/>
                <w:szCs w:val="16"/>
              </w:rPr>
              <w:t>W przypadku negatywnej oceny zamówienia: Czy w konsekwencji wykrytych nieprawidłowości wymagane jest nałożenie korekty lub uznanie całego wydatku za niekwalifikowalny?</w:t>
            </w:r>
          </w:p>
        </w:tc>
        <w:tc>
          <w:tcPr>
            <w:tcW w:w="568" w:type="dxa"/>
            <w:gridSpan w:val="2"/>
          </w:tcPr>
          <w:p w:rsidR="009F2153" w:rsidRPr="004965FF" w:rsidRDefault="009F2153" w:rsidP="009F2153">
            <w:pPr>
              <w:jc w:val="center"/>
              <w:rPr>
                <w:rFonts w:ascii="Arial" w:hAnsi="Arial" w:cs="Arial"/>
              </w:rPr>
            </w:pPr>
          </w:p>
        </w:tc>
        <w:tc>
          <w:tcPr>
            <w:tcW w:w="708" w:type="dxa"/>
            <w:gridSpan w:val="2"/>
          </w:tcPr>
          <w:p w:rsidR="009F2153" w:rsidRPr="004965FF" w:rsidRDefault="009F2153" w:rsidP="009F2153">
            <w:pPr>
              <w:jc w:val="center"/>
              <w:rPr>
                <w:rFonts w:ascii="Arial" w:hAnsi="Arial" w:cs="Arial"/>
              </w:rPr>
            </w:pPr>
          </w:p>
        </w:tc>
        <w:tc>
          <w:tcPr>
            <w:tcW w:w="1286" w:type="dxa"/>
            <w:gridSpan w:val="3"/>
          </w:tcPr>
          <w:p w:rsidR="009F2153" w:rsidRPr="004965FF" w:rsidRDefault="009F2153" w:rsidP="009F2153">
            <w:pPr>
              <w:jc w:val="center"/>
              <w:rPr>
                <w:rFonts w:ascii="Arial" w:hAnsi="Arial" w:cs="Arial"/>
              </w:rPr>
            </w:pPr>
          </w:p>
        </w:tc>
        <w:tc>
          <w:tcPr>
            <w:tcW w:w="6943" w:type="dxa"/>
          </w:tcPr>
          <w:p w:rsidR="009F2153" w:rsidRPr="004965FF" w:rsidRDefault="009F2153" w:rsidP="009F2153">
            <w:pPr>
              <w:rPr>
                <w:rFonts w:ascii="Arial" w:hAnsi="Arial" w:cs="Arial"/>
              </w:rPr>
            </w:pPr>
          </w:p>
        </w:tc>
      </w:tr>
      <w:tr w:rsidR="00001271" w:rsidRPr="00815981" w:rsidTr="00603574">
        <w:trPr>
          <w:gridAfter w:val="1"/>
          <w:wAfter w:w="8" w:type="dxa"/>
          <w:trHeight w:hRule="exact" w:val="470"/>
        </w:trPr>
        <w:tc>
          <w:tcPr>
            <w:tcW w:w="13991" w:type="dxa"/>
            <w:gridSpan w:val="12"/>
            <w:tcBorders>
              <w:top w:val="single" w:sz="6" w:space="0" w:color="auto"/>
              <w:left w:val="single" w:sz="6" w:space="0" w:color="auto"/>
              <w:bottom w:val="single" w:sz="6" w:space="0" w:color="auto"/>
              <w:right w:val="single" w:sz="6" w:space="0" w:color="auto"/>
            </w:tcBorders>
            <w:shd w:val="clear" w:color="auto" w:fill="F2F2F2"/>
          </w:tcPr>
          <w:p w:rsidR="00001271" w:rsidRPr="00815981" w:rsidRDefault="00001271" w:rsidP="00603574">
            <w:pPr>
              <w:pStyle w:val="Stopka"/>
              <w:numPr>
                <w:ilvl w:val="0"/>
                <w:numId w:val="2"/>
              </w:numPr>
              <w:tabs>
                <w:tab w:val="clear" w:pos="4536"/>
                <w:tab w:val="center" w:pos="669"/>
              </w:tabs>
              <w:rPr>
                <w:rFonts w:ascii="Arial" w:hAnsi="Arial" w:cs="Arial"/>
                <w:b/>
                <w:bCs/>
                <w:sz w:val="20"/>
                <w:szCs w:val="20"/>
              </w:rPr>
            </w:pPr>
            <w:r w:rsidRPr="00815981">
              <w:rPr>
                <w:rFonts w:ascii="Arial" w:hAnsi="Arial" w:cs="Arial"/>
                <w:b/>
                <w:bCs/>
                <w:sz w:val="20"/>
                <w:szCs w:val="20"/>
              </w:rPr>
              <w:t>Stosowanie Zasady konkurencyjnośc</w:t>
            </w:r>
            <w:r>
              <w:rPr>
                <w:rFonts w:ascii="Arial" w:hAnsi="Arial" w:cs="Arial"/>
                <w:b/>
                <w:bCs/>
                <w:sz w:val="20"/>
                <w:szCs w:val="20"/>
              </w:rPr>
              <w:t>i</w:t>
            </w:r>
            <w:r w:rsidR="00603574">
              <w:rPr>
                <w:rStyle w:val="Odwoanieprzypisudolnego"/>
                <w:rFonts w:ascii="Arial" w:hAnsi="Arial" w:cs="Arial"/>
                <w:b/>
                <w:bCs/>
                <w:sz w:val="20"/>
                <w:szCs w:val="20"/>
              </w:rPr>
              <w:footnoteReference w:id="4"/>
            </w:r>
          </w:p>
        </w:tc>
      </w:tr>
      <w:tr w:rsidR="00001271" w:rsidRPr="00BE4EAC" w:rsidTr="00603574">
        <w:trPr>
          <w:gridAfter w:val="1"/>
          <w:wAfter w:w="8" w:type="dxa"/>
          <w:trHeight w:hRule="exact" w:val="2309"/>
        </w:trPr>
        <w:tc>
          <w:tcPr>
            <w:tcW w:w="715" w:type="dxa"/>
            <w:gridSpan w:val="2"/>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5.1</w:t>
            </w:r>
          </w:p>
        </w:tc>
        <w:tc>
          <w:tcPr>
            <w:tcW w:w="3710" w:type="dxa"/>
            <w:gridSpan w:val="2"/>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stosuje zasadę konkurencyjności w odniesieniu do zamówień o wartości wyższej niż 50 tys. PLN netto (nie dotyczy zamówień przekraczających wartość określoną w art. 4 pkt 8 ustawy PZP w przypadku beneficjentów zobowiązanych do stosowania przepisów ustawy PZP oraz zamówień wyłączonych ze stosowania ustawy PZP)?</w:t>
            </w:r>
          </w:p>
        </w:tc>
        <w:tc>
          <w:tcPr>
            <w:tcW w:w="552" w:type="dxa"/>
            <w:gridSpan w:val="2"/>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gridSpan w:val="3"/>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gridAfter w:val="1"/>
          <w:wAfter w:w="8" w:type="dxa"/>
          <w:trHeight w:hRule="exact" w:val="1095"/>
        </w:trPr>
        <w:tc>
          <w:tcPr>
            <w:tcW w:w="715" w:type="dxa"/>
            <w:gridSpan w:val="2"/>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5.2</w:t>
            </w:r>
          </w:p>
        </w:tc>
        <w:tc>
          <w:tcPr>
            <w:tcW w:w="3710" w:type="dxa"/>
            <w:gridSpan w:val="2"/>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9F2153">
            <w:pPr>
              <w:pStyle w:val="Stopka"/>
              <w:rPr>
                <w:rFonts w:ascii="Arial" w:hAnsi="Arial" w:cs="Arial"/>
                <w:b/>
                <w:bCs/>
                <w:sz w:val="16"/>
                <w:szCs w:val="16"/>
              </w:rPr>
            </w:pPr>
            <w:r w:rsidRPr="00BE4EAC">
              <w:rPr>
                <w:rFonts w:ascii="Arial" w:hAnsi="Arial" w:cs="Arial"/>
                <w:b/>
                <w:bCs/>
                <w:sz w:val="16"/>
                <w:szCs w:val="16"/>
              </w:rPr>
              <w:t xml:space="preserve">Czy beneficjent prawidłowo określił wartość zamówienia, tj. dokonał zsumowania usług i towarów w </w:t>
            </w:r>
            <w:r w:rsidR="009F2153">
              <w:rPr>
                <w:rFonts w:ascii="Arial" w:hAnsi="Arial" w:cs="Arial"/>
                <w:b/>
                <w:bCs/>
                <w:sz w:val="16"/>
                <w:szCs w:val="16"/>
              </w:rPr>
              <w:t xml:space="preserve"> przy uwzględnieniu kryteriów: tożsamości przedmiotowej (rodzajowej </w:t>
            </w:r>
            <w:proofErr w:type="spellStart"/>
            <w:r w:rsidR="009F2153">
              <w:rPr>
                <w:rFonts w:ascii="Arial" w:hAnsi="Arial" w:cs="Arial"/>
                <w:b/>
                <w:bCs/>
                <w:sz w:val="16"/>
                <w:szCs w:val="16"/>
              </w:rPr>
              <w:t>lubfunkcjonalnej</w:t>
            </w:r>
            <w:proofErr w:type="spellEnd"/>
            <w:r w:rsidR="009F2153">
              <w:rPr>
                <w:rFonts w:ascii="Arial" w:hAnsi="Arial" w:cs="Arial"/>
                <w:b/>
                <w:bCs/>
                <w:sz w:val="16"/>
                <w:szCs w:val="16"/>
              </w:rPr>
              <w:t>) i czasowej zamówienia oraz tożsamości podmiotowej?</w:t>
            </w:r>
          </w:p>
        </w:tc>
        <w:tc>
          <w:tcPr>
            <w:tcW w:w="552" w:type="dxa"/>
            <w:gridSpan w:val="2"/>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gridSpan w:val="3"/>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pPr>
    </w:p>
    <w:tbl>
      <w:tblPr>
        <w:tblW w:w="0" w:type="auto"/>
        <w:tblInd w:w="40" w:type="dxa"/>
        <w:tblLayout w:type="fixed"/>
        <w:tblCellMar>
          <w:left w:w="40" w:type="dxa"/>
          <w:right w:w="40" w:type="dxa"/>
        </w:tblCellMar>
        <w:tblLook w:val="0000" w:firstRow="0" w:lastRow="0" w:firstColumn="0" w:lastColumn="0" w:noHBand="0" w:noVBand="0"/>
      </w:tblPr>
      <w:tblGrid>
        <w:gridCol w:w="720"/>
        <w:gridCol w:w="3706"/>
        <w:gridCol w:w="557"/>
        <w:gridCol w:w="710"/>
        <w:gridCol w:w="1258"/>
        <w:gridCol w:w="7042"/>
      </w:tblGrid>
      <w:tr w:rsidR="00001271" w:rsidRPr="00BE4EAC" w:rsidTr="00603574">
        <w:trPr>
          <w:trHeight w:hRule="exact" w:val="1397"/>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9F2153" w:rsidRPr="004965FF" w:rsidTr="009F2153">
        <w:trPr>
          <w:trHeight w:hRule="exact" w:val="1397"/>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5.3</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 xml:space="preserve">Czy beneficjent upublicznił ogłoszenie o zamówieniu w bazie konkurencyjności oraz na stronie internetowej beneficjenta, o ile posiada taką stronę lub innej stronie internetowej wskazanej przez właściwą instytucję będącą stroną umowy?                                    </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9F2153">
        <w:trPr>
          <w:trHeight w:hRule="exact" w:val="1397"/>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lastRenderedPageBreak/>
              <w:t>5.4</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Czy termin składania ofert wynosi nie mniej niż 7 dni kalendarzowych od daty ogłoszenia zapytania ofertowego (w przypadku dostaw i usług)?</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0C36FC">
        <w:trPr>
          <w:trHeight w:hRule="exact" w:val="907"/>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5.5</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 xml:space="preserve">Czy zapytanie ofertowe zawiera wszystkie wymagane elementy, w tym: </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0C36FC">
        <w:trPr>
          <w:trHeight w:hRule="exact" w:val="72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A)</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Opis przedmiotu zamówienia?</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0C36FC">
        <w:trPr>
          <w:trHeight w:hRule="exact" w:val="703"/>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B)</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Warunki udziału w postępowaniu i kryteria oceny ofert?</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0C36FC">
        <w:trPr>
          <w:trHeight w:hRule="exact" w:val="997"/>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C)</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Informacje o wagach punktowych lub procentowych przypisanych do poszczególnych kryteriów oraz opis sposobu przyznawania punktacji?</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0C36FC">
        <w:trPr>
          <w:trHeight w:hRule="exact" w:val="415"/>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D)</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Termin i sposób składania ofert?</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9F2153">
        <w:trPr>
          <w:trHeight w:hRule="exact" w:val="72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E)</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Informacje na temat zakazu powiązań osobowych lub kapitałowych?</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9F2153">
        <w:trPr>
          <w:trHeight w:hRule="exact" w:val="844"/>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F)</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Warunki zmian umowy o udzielenie zamówienia (o ile przewiduje się możliwość zmiany umowy)?</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9F2153">
        <w:trPr>
          <w:trHeight w:hRule="exact" w:val="855"/>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G)</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Informację o możliwości składania ofert częściowych (o ile dopuszczono taką możliwość)?</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9F2153">
        <w:trPr>
          <w:trHeight w:hRule="exact" w:val="853"/>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5.6</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Czy opis przedmiotu zamówienia został prawidłowo skonstruowany i nie odnosi się do określonego wyrobu lub źródła?</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9F2153">
        <w:trPr>
          <w:trHeight w:hRule="exact" w:val="724"/>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5.7</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Czy beneficjent stosuje aspekty społeczne zgodnie z umową o dofinansowanie?</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9F2153">
        <w:trPr>
          <w:trHeight w:hRule="exact" w:val="989"/>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lastRenderedPageBreak/>
              <w:t>5.8</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Czy beneficjent posiada kompletny protokół potwierdzający prawidłowość wyboru wykonawcy zgodnie z zasadą konkurencyjności?</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9F2153">
        <w:trPr>
          <w:trHeight w:hRule="exact" w:val="847"/>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5.9</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Czy beneficjent dokonał wyboru najkorzystniejszej spośród złożonych ofert w oparciu o ustanowione kryteria?</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9F2153">
        <w:trPr>
          <w:trHeight w:hRule="exact" w:val="56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5.10</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Czy zawarto umowę z wybranym wykonawcą?</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9F2153">
        <w:trPr>
          <w:trHeight w:hRule="exact" w:val="71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5.11</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 xml:space="preserve">Czy informacja o wyniku postępowania została odpowiednio upubliczniona? </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9F2153">
        <w:trPr>
          <w:trHeight w:hRule="exact" w:val="694"/>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5.12</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Czy beneficjent udzielił zamówienia podmiotowi powiązanemu z nim osobowo lub kapitałowo?</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9F2153">
        <w:trPr>
          <w:trHeight w:hRule="exact" w:val="987"/>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5.13</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Czy postępowanie zostało przeprowadzone w sposób zapewniający zachowanie uczciwej konkurencji oraz równe traktowanie wykonawców?</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9F2153">
        <w:trPr>
          <w:trHeight w:hRule="exact" w:val="1397"/>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5.14</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Czy w przypadku niezastosowania zasady konkurencyjności zaistniały przesłanki umożliwiające niestosowanie konkurencyjnych procedur określone w Wytycznych a ich spełnienie zostało uzasadnione na piśmie?</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9F2153" w:rsidRPr="004965FF" w:rsidTr="009F2153">
        <w:trPr>
          <w:trHeight w:hRule="exact" w:val="1397"/>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Pr>
                <w:rFonts w:ascii="Arial" w:hAnsi="Arial" w:cs="Arial"/>
                <w:b/>
                <w:bCs/>
                <w:sz w:val="16"/>
                <w:szCs w:val="16"/>
              </w:rPr>
              <w:t>5.15</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r w:rsidRPr="009A1BA6">
              <w:rPr>
                <w:rFonts w:ascii="Arial" w:hAnsi="Arial" w:cs="Arial"/>
                <w:b/>
                <w:bCs/>
                <w:sz w:val="16"/>
                <w:szCs w:val="16"/>
              </w:rPr>
              <w:t>W przypadku negatywnej oceny zamówienia: Czy w konsekwencji wykrytych nieprawidłowości wymagane jest nałożenie korekty finansowej lub uznanie całego wydatku za niekwalifikowalny?</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9A1BA6" w:rsidRDefault="009F2153" w:rsidP="009F2153">
            <w:pPr>
              <w:rPr>
                <w:rFonts w:ascii="Arial" w:hAnsi="Arial" w:cs="Arial"/>
                <w:b/>
                <w:bCs/>
                <w:sz w:val="16"/>
                <w:szCs w:val="16"/>
              </w:rPr>
            </w:pPr>
          </w:p>
        </w:tc>
      </w:tr>
      <w:tr w:rsidR="00001271" w:rsidRPr="00BE4EAC" w:rsidTr="00603574">
        <w:trPr>
          <w:trHeight w:hRule="exact" w:val="2078"/>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277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39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26"/>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8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245"/>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24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26"/>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66"/>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4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sectPr w:rsidR="00001271" w:rsidRPr="00BE4EAC">
          <w:pgSz w:w="16838" w:h="11899" w:orient="landscape"/>
          <w:pgMar w:top="1416" w:right="1430" w:bottom="701" w:left="1306" w:header="708" w:footer="708"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715"/>
        <w:gridCol w:w="3710"/>
        <w:gridCol w:w="552"/>
        <w:gridCol w:w="710"/>
        <w:gridCol w:w="1262"/>
        <w:gridCol w:w="7042"/>
      </w:tblGrid>
      <w:tr w:rsidR="00001271" w:rsidRPr="00BE4EAC" w:rsidTr="00603574">
        <w:trPr>
          <w:trHeight w:hRule="exact" w:val="245"/>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39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9F71E9" w:rsidTr="00603574">
        <w:trPr>
          <w:trHeight w:hRule="exact" w:val="470"/>
        </w:trPr>
        <w:tc>
          <w:tcPr>
            <w:tcW w:w="13991" w:type="dxa"/>
            <w:gridSpan w:val="6"/>
            <w:tcBorders>
              <w:top w:val="single" w:sz="6" w:space="0" w:color="auto"/>
              <w:left w:val="single" w:sz="6" w:space="0" w:color="auto"/>
              <w:bottom w:val="single" w:sz="6" w:space="0" w:color="auto"/>
              <w:right w:val="single" w:sz="6" w:space="0" w:color="auto"/>
            </w:tcBorders>
            <w:shd w:val="clear" w:color="auto" w:fill="F2F2F2"/>
          </w:tcPr>
          <w:p w:rsidR="00001271" w:rsidRPr="008C65F6" w:rsidRDefault="00001271" w:rsidP="00603574">
            <w:pPr>
              <w:pStyle w:val="Stopka"/>
              <w:numPr>
                <w:ilvl w:val="0"/>
                <w:numId w:val="2"/>
              </w:numPr>
              <w:tabs>
                <w:tab w:val="clear" w:pos="4536"/>
                <w:tab w:val="center" w:pos="669"/>
              </w:tabs>
              <w:rPr>
                <w:rFonts w:ascii="Arial" w:hAnsi="Arial" w:cs="Arial"/>
                <w:b/>
                <w:bCs/>
                <w:sz w:val="20"/>
                <w:szCs w:val="20"/>
              </w:rPr>
            </w:pPr>
            <w:r w:rsidRPr="008C65F6">
              <w:rPr>
                <w:rFonts w:ascii="Arial" w:hAnsi="Arial" w:cs="Arial"/>
                <w:b/>
                <w:bCs/>
                <w:sz w:val="20"/>
                <w:szCs w:val="20"/>
              </w:rPr>
              <w:t>Kwalifikowalność personelu</w:t>
            </w:r>
            <w:r>
              <w:rPr>
                <w:rFonts w:ascii="Arial" w:hAnsi="Arial" w:cs="Arial"/>
                <w:b/>
                <w:bCs/>
                <w:sz w:val="20"/>
                <w:szCs w:val="20"/>
              </w:rPr>
              <w:t xml:space="preserve"> projektu</w:t>
            </w:r>
            <w:r w:rsidR="00603574">
              <w:rPr>
                <w:rStyle w:val="Odwoanieprzypisudolnego"/>
                <w:rFonts w:ascii="Arial" w:hAnsi="Arial" w:cs="Arial"/>
                <w:b/>
                <w:bCs/>
                <w:sz w:val="20"/>
                <w:szCs w:val="20"/>
              </w:rPr>
              <w:footnoteReference w:id="5"/>
            </w:r>
          </w:p>
          <w:p w:rsidR="00001271" w:rsidRPr="008C65F6" w:rsidRDefault="00001271" w:rsidP="00603574">
            <w:pPr>
              <w:pStyle w:val="Stopka"/>
              <w:tabs>
                <w:tab w:val="clear" w:pos="4536"/>
                <w:tab w:val="center" w:pos="669"/>
              </w:tabs>
              <w:ind w:left="720"/>
              <w:rPr>
                <w:rFonts w:ascii="Arial" w:hAnsi="Arial" w:cs="Arial"/>
                <w:b/>
                <w:bCs/>
                <w:sz w:val="20"/>
                <w:szCs w:val="20"/>
              </w:rPr>
            </w:pPr>
          </w:p>
        </w:tc>
      </w:tr>
      <w:tr w:rsidR="00001271" w:rsidRPr="00BE4EAC" w:rsidTr="00603574">
        <w:trPr>
          <w:trHeight w:hRule="exact" w:val="69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6.1</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angażuje do projektu personel wskazany we wniosku o dofinansowanie projektu?</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6.2</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posiada dokumentację uzasadniającą wybór osób wchodzących w skład personelu projektu?</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6.3</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angażuje do projektu personel projektu posiadający kwalifikacje określone we wniosku?</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6.4</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liczba personelu jest adekwatna do realizowanych zadań w ramach projektu?</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2309"/>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6.5</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osoby dysponujące środkami dofinansowania są prawomocnie skazane za przestępstwa przeciwko mieniu, przeciwko obrotowi gospodarczemu, przeciwko działalności instytucji państwowych oraz samorządu terytorialnego, przeciwko wiarygodności dokumentów lub za przestępstwa skarbowe (zgodnie z oświadczeniem)</w:t>
            </w:r>
            <w:r w:rsidR="00603574">
              <w:rPr>
                <w:rStyle w:val="Odwoanieprzypisudolnego"/>
                <w:rFonts w:ascii="Arial" w:hAnsi="Arial" w:cs="Arial"/>
                <w:b/>
                <w:bCs/>
                <w:sz w:val="16"/>
                <w:szCs w:val="16"/>
              </w:rPr>
              <w:footnoteReference w:id="6"/>
            </w:r>
            <w:r w:rsidRPr="00BE4EAC">
              <w:rPr>
                <w:rFonts w:ascii="Arial" w:hAnsi="Arial" w:cs="Arial"/>
                <w:b/>
                <w:bCs/>
                <w:sz w:val="16"/>
                <w:szCs w:val="16"/>
              </w:rPr>
              <w:t>?</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250"/>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6.6</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łączne zaangażowanie zawodowe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pPr>
    </w:p>
    <w:tbl>
      <w:tblPr>
        <w:tblW w:w="0" w:type="auto"/>
        <w:tblInd w:w="40" w:type="dxa"/>
        <w:tblLayout w:type="fixed"/>
        <w:tblCellMar>
          <w:left w:w="40" w:type="dxa"/>
          <w:right w:w="40" w:type="dxa"/>
        </w:tblCellMar>
        <w:tblLook w:val="0000" w:firstRow="0" w:lastRow="0" w:firstColumn="0" w:lastColumn="0" w:noHBand="0" w:noVBand="0"/>
      </w:tblPr>
      <w:tblGrid>
        <w:gridCol w:w="720"/>
        <w:gridCol w:w="3706"/>
        <w:gridCol w:w="557"/>
        <w:gridCol w:w="710"/>
        <w:gridCol w:w="1258"/>
        <w:gridCol w:w="7042"/>
      </w:tblGrid>
      <w:tr w:rsidR="00001271" w:rsidRPr="00BE4EAC" w:rsidTr="00603574">
        <w:trPr>
          <w:trHeight w:hRule="exact" w:val="2774"/>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osób stanowiących personel w realizację wszystkich projektów unijnych oraz działań finansowanych ze środków beneficjenta i innych źródeł przekracza dopuszczalny miesięczny limit godzin na osobę, który określono w </w:t>
            </w:r>
            <w:r w:rsidRPr="00BE4EAC">
              <w:rPr>
                <w:rFonts w:ascii="Arial" w:hAnsi="Arial" w:cs="Arial"/>
                <w:b/>
                <w:bCs/>
                <w:i/>
                <w:iCs/>
                <w:sz w:val="16"/>
                <w:szCs w:val="16"/>
              </w:rPr>
              <w:t>Wytycznych w zakresie kwalifikowalności wydatków w ramach Europejskiego Funduszu Rozwoju Regionalnego, Europejskiego Funduszu Społecznego oraz Funduszu Spójności na lata 2014-2020</w:t>
            </w:r>
            <w:r w:rsidRPr="00BE4EAC">
              <w:rPr>
                <w:rFonts w:ascii="Arial" w:hAnsi="Arial" w:cs="Arial"/>
                <w:b/>
                <w:bCs/>
                <w:sz w:val="16"/>
                <w:szCs w:val="16"/>
              </w:rPr>
              <w:t>?</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6.7</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obciążenie wynikające z realizacji przez daną osobę zadań w projekcie lub projektach wyklucza możliwość efektywnej ich realizacji?</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387"/>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6.8</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wykonanie zadań zostało potwierdzone protokołem odbioru, wskazującym na prawidłowość ich realizacji, a także liczbę oraz ewidencję godzin w danym miesiącu</w:t>
            </w:r>
          </w:p>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kalendarzowym?</w:t>
            </w:r>
            <w:r w:rsidR="00603574">
              <w:rPr>
                <w:rStyle w:val="Odwoanieprzypisudolnego"/>
                <w:rFonts w:ascii="Arial" w:hAnsi="Arial" w:cs="Arial"/>
                <w:b/>
                <w:bCs/>
                <w:sz w:val="16"/>
                <w:szCs w:val="16"/>
              </w:rPr>
              <w:footnoteReference w:id="7"/>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16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6.9</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rejestruje dane dotyczące formy zaangażowania oraz godzin pracy personelu w SL 2014 i są one zgodne z dokumentacją papierową?</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39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6.10</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posiada dokumentację potwierdzającą prawidłowość zatrudnienia personelu projektu na umowę o pracę, w tym opis stanowiska pracy, zakres obowiązków służbowych pracownika?</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5"/>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236C0D">
            <w:pPr>
              <w:pStyle w:val="Stopka"/>
              <w:rPr>
                <w:rFonts w:ascii="Arial" w:hAnsi="Arial" w:cs="Arial"/>
                <w:b/>
                <w:bCs/>
                <w:sz w:val="16"/>
                <w:szCs w:val="16"/>
              </w:rPr>
            </w:pPr>
            <w:r w:rsidRPr="00BE4EAC">
              <w:rPr>
                <w:rFonts w:ascii="Arial" w:hAnsi="Arial" w:cs="Arial"/>
                <w:b/>
                <w:bCs/>
                <w:sz w:val="16"/>
                <w:szCs w:val="16"/>
              </w:rPr>
              <w:t>Czy</w:t>
            </w:r>
            <w:r w:rsidR="009F2153" w:rsidRPr="009F2153">
              <w:rPr>
                <w:rFonts w:ascii="Arial" w:hAnsi="Arial" w:cs="Arial"/>
                <w:b/>
                <w:bCs/>
                <w:sz w:val="16"/>
                <w:szCs w:val="16"/>
              </w:rPr>
              <w:t xml:space="preserve"> pracowni</w:t>
            </w:r>
            <w:r w:rsidR="009F2153">
              <w:rPr>
                <w:rFonts w:ascii="Arial" w:hAnsi="Arial" w:cs="Arial"/>
                <w:b/>
                <w:bCs/>
                <w:sz w:val="16"/>
                <w:szCs w:val="16"/>
              </w:rPr>
              <w:t xml:space="preserve">k </w:t>
            </w:r>
            <w:r w:rsidR="009F2153" w:rsidRPr="009F2153">
              <w:rPr>
                <w:rFonts w:ascii="Arial" w:hAnsi="Arial" w:cs="Arial"/>
                <w:b/>
                <w:bCs/>
                <w:sz w:val="16"/>
                <w:szCs w:val="16"/>
              </w:rPr>
              <w:t xml:space="preserve"> jest zatrudniony/oddelegowany w celu realizacji zadań związanych </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Default="00001271" w:rsidP="00001271">
      <w:pPr>
        <w:pStyle w:val="Stopka"/>
        <w:rPr>
          <w:rFonts w:ascii="Arial" w:hAnsi="Arial" w:cs="Arial"/>
          <w:b/>
          <w:bCs/>
          <w:sz w:val="16"/>
          <w:szCs w:val="16"/>
        </w:rPr>
      </w:pPr>
    </w:p>
    <w:p w:rsidR="00001271" w:rsidRDefault="00001271" w:rsidP="00001271">
      <w:pPr>
        <w:pStyle w:val="Stopka"/>
        <w:rPr>
          <w:rFonts w:ascii="Arial" w:hAnsi="Arial" w:cs="Arial"/>
          <w:b/>
          <w:bCs/>
          <w:sz w:val="16"/>
          <w:szCs w:val="16"/>
        </w:rPr>
      </w:pPr>
    </w:p>
    <w:p w:rsidR="00001271" w:rsidRPr="00BE4EAC" w:rsidRDefault="00001271" w:rsidP="00001271">
      <w:pPr>
        <w:pStyle w:val="Stopka"/>
        <w:rPr>
          <w:rFonts w:ascii="Arial" w:hAnsi="Arial" w:cs="Arial"/>
          <w:b/>
          <w:bCs/>
          <w:sz w:val="16"/>
          <w:szCs w:val="16"/>
        </w:rPr>
      </w:pPr>
    </w:p>
    <w:tbl>
      <w:tblPr>
        <w:tblW w:w="0" w:type="auto"/>
        <w:tblInd w:w="40" w:type="dxa"/>
        <w:tblLayout w:type="fixed"/>
        <w:tblCellMar>
          <w:left w:w="40" w:type="dxa"/>
          <w:right w:w="40" w:type="dxa"/>
        </w:tblCellMar>
        <w:tblLook w:val="0000" w:firstRow="0" w:lastRow="0" w:firstColumn="0" w:lastColumn="0" w:noHBand="0" w:noVBand="0"/>
      </w:tblPr>
      <w:tblGrid>
        <w:gridCol w:w="720"/>
        <w:gridCol w:w="3706"/>
        <w:gridCol w:w="557"/>
        <w:gridCol w:w="710"/>
        <w:gridCol w:w="1258"/>
        <w:gridCol w:w="7042"/>
      </w:tblGrid>
      <w:tr w:rsidR="00001271" w:rsidRPr="00BE4EAC" w:rsidTr="00603574">
        <w:trPr>
          <w:trHeight w:hRule="exact" w:val="706"/>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9F2153" w:rsidP="009F2153">
            <w:pPr>
              <w:pStyle w:val="Stopka"/>
              <w:rPr>
                <w:rFonts w:ascii="Arial" w:hAnsi="Arial" w:cs="Arial"/>
                <w:b/>
                <w:bCs/>
                <w:sz w:val="16"/>
                <w:szCs w:val="16"/>
              </w:rPr>
            </w:pPr>
            <w:r w:rsidRPr="009F2153">
              <w:rPr>
                <w:rFonts w:ascii="Arial" w:hAnsi="Arial" w:cs="Arial"/>
                <w:b/>
                <w:bCs/>
                <w:sz w:val="16"/>
                <w:szCs w:val="16"/>
              </w:rPr>
              <w:t>bezpośrednio z realizacją projektu?</w:t>
            </w:r>
            <w:r w:rsidRPr="00BE4EAC">
              <w:rPr>
                <w:rFonts w:ascii="Arial" w:hAnsi="Arial" w:cs="Arial"/>
                <w:b/>
                <w:bCs/>
                <w:sz w:val="16"/>
                <w:szCs w:val="16"/>
              </w:rPr>
              <w:t xml:space="preserve"> </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16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B)</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umowa o pracę zawarta z osobą stanowiącą personel projektu obejmuje wszystkie zadania wykonywane przez tę osobę w ramach projektu/projektów tego beneficjenta</w:t>
            </w:r>
            <w:r w:rsidR="00603574">
              <w:rPr>
                <w:rStyle w:val="Odwoanieprzypisudolnego"/>
                <w:rFonts w:ascii="Arial" w:hAnsi="Arial" w:cs="Arial"/>
                <w:b/>
                <w:bCs/>
                <w:sz w:val="16"/>
                <w:szCs w:val="16"/>
              </w:rPr>
              <w:footnoteReference w:id="8"/>
            </w:r>
            <w:r w:rsidRPr="00BE4EAC">
              <w:rPr>
                <w:rFonts w:ascii="Arial" w:hAnsi="Arial" w:cs="Arial"/>
                <w:b/>
                <w:bCs/>
                <w:sz w:val="16"/>
                <w:szCs w:val="16"/>
              </w:rPr>
              <w:t>?</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9F2153" w:rsidRPr="00BE4EAC" w:rsidTr="009F2153">
        <w:trPr>
          <w:trHeight w:hRule="exact" w:val="116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9F2153" w:rsidRPr="00BE4EAC" w:rsidRDefault="009F2153" w:rsidP="009F2153">
            <w:pPr>
              <w:pStyle w:val="Stopka"/>
              <w:rPr>
                <w:rFonts w:ascii="Arial" w:hAnsi="Arial" w:cs="Arial"/>
                <w:b/>
                <w:bCs/>
                <w:sz w:val="16"/>
                <w:szCs w:val="16"/>
              </w:rPr>
            </w:pPr>
            <w:r>
              <w:rPr>
                <w:rFonts w:ascii="Arial" w:hAnsi="Arial" w:cs="Arial"/>
                <w:b/>
                <w:bCs/>
                <w:sz w:val="16"/>
                <w:szCs w:val="16"/>
              </w:rPr>
              <w:t>C)</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9F2153" w:rsidRPr="00BE4EAC" w:rsidRDefault="009F2153" w:rsidP="009F2153">
            <w:pPr>
              <w:pStyle w:val="Stopka"/>
              <w:rPr>
                <w:rFonts w:ascii="Arial" w:hAnsi="Arial" w:cs="Arial"/>
                <w:b/>
                <w:bCs/>
                <w:sz w:val="16"/>
                <w:szCs w:val="16"/>
              </w:rPr>
            </w:pPr>
            <w:r>
              <w:rPr>
                <w:rFonts w:ascii="Arial" w:hAnsi="Arial" w:cs="Arial"/>
                <w:b/>
                <w:bCs/>
                <w:sz w:val="16"/>
                <w:szCs w:val="16"/>
              </w:rPr>
              <w:t>Czy beneficjent prawidłowo ustalił proporcję zaangażowania personelu projektu zatrudnionego na umowę o pracę w niepełnym wymiarze czasu pracy?</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9F2153" w:rsidRPr="00BE4EAC" w:rsidRDefault="009F2153" w:rsidP="009F2153">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9F2153" w:rsidRPr="00BE4EAC" w:rsidRDefault="009F2153" w:rsidP="009F2153">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F2153" w:rsidRPr="00BE4EAC" w:rsidRDefault="009F2153" w:rsidP="009F2153">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9F2153" w:rsidRPr="00BE4EAC" w:rsidRDefault="009F2153" w:rsidP="009F2153">
            <w:pPr>
              <w:pStyle w:val="Stopka"/>
              <w:rPr>
                <w:rFonts w:ascii="Arial" w:hAnsi="Arial" w:cs="Arial"/>
                <w:b/>
                <w:bCs/>
                <w:sz w:val="16"/>
                <w:szCs w:val="16"/>
              </w:rPr>
            </w:pPr>
          </w:p>
        </w:tc>
      </w:tr>
      <w:tr w:rsidR="00001271" w:rsidRPr="00BE4EAC" w:rsidTr="00603574">
        <w:trPr>
          <w:trHeight w:hRule="exact" w:val="2078"/>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6.11</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beneficjent angażuje personel projektu na podstawie umów cywilnoprawnych, zgodnie z </w:t>
            </w:r>
            <w:r w:rsidRPr="00BE4EAC">
              <w:rPr>
                <w:rFonts w:ascii="Arial" w:hAnsi="Arial" w:cs="Arial"/>
                <w:b/>
                <w:bCs/>
                <w:i/>
                <w:iCs/>
                <w:sz w:val="16"/>
                <w:szCs w:val="16"/>
              </w:rPr>
              <w:t>Wytycznymi w zakresie kwalifikowalności wydatków w ramach Europejskiego Funduszu Rozwoju Regionalnego, Europejskiego Funduszu Społecznego oraz Funduszu Spójności na lata 2014-2020</w:t>
            </w:r>
            <w:r w:rsidRPr="00BE4EAC">
              <w:rPr>
                <w:rFonts w:ascii="Arial" w:hAnsi="Arial" w:cs="Arial"/>
                <w:b/>
                <w:bCs/>
                <w:sz w:val="16"/>
                <w:szCs w:val="16"/>
              </w:rPr>
              <w:t>?</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6.12</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angażuje personel na podstawie umowy o dzieło?</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charakter powierzonych zadań uzasadnia zawarcie umowy o dzieło?</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26"/>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B)</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wynagrodzenie na podstawie umowy o dzieło wskazane zostało w takiej wysokości w zatwierdzonym wniosku o dofinansowanie?</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2088"/>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lastRenderedPageBreak/>
              <w:t>6.13</w:t>
            </w:r>
          </w:p>
        </w:tc>
        <w:tc>
          <w:tcPr>
            <w:tcW w:w="3706"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wysokość wynagrodzeń personelu odpowiada stawkom stosowanym u beneficjenta poza projektami współfinansowanymi z funduszy strukturalnych i Funduszu Spójności na analogicznych stanowiskach lub na stanowiskach wymagających analogicznych kwalifikacji</w:t>
            </w:r>
            <w:r w:rsidR="00603574">
              <w:rPr>
                <w:rStyle w:val="Odwoanieprzypisudolnego"/>
                <w:rFonts w:ascii="Arial" w:hAnsi="Arial" w:cs="Arial"/>
                <w:b/>
                <w:bCs/>
                <w:sz w:val="16"/>
                <w:szCs w:val="16"/>
              </w:rPr>
              <w:footnoteReference w:id="9"/>
            </w:r>
            <w:r w:rsidRPr="00BE4EAC">
              <w:rPr>
                <w:rFonts w:ascii="Arial" w:hAnsi="Arial" w:cs="Arial"/>
                <w:b/>
                <w:bCs/>
                <w:sz w:val="16"/>
                <w:szCs w:val="16"/>
              </w:rPr>
              <w:t>lub stawkom rynkowym?</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pPr>
    </w:p>
    <w:tbl>
      <w:tblPr>
        <w:tblW w:w="0" w:type="auto"/>
        <w:tblInd w:w="40" w:type="dxa"/>
        <w:tblLayout w:type="fixed"/>
        <w:tblCellMar>
          <w:left w:w="40" w:type="dxa"/>
          <w:right w:w="40" w:type="dxa"/>
        </w:tblCellMar>
        <w:tblLook w:val="0000" w:firstRow="0" w:lastRow="0" w:firstColumn="0" w:lastColumn="0" w:noHBand="0" w:noVBand="0"/>
      </w:tblPr>
      <w:tblGrid>
        <w:gridCol w:w="720"/>
        <w:gridCol w:w="3710"/>
        <w:gridCol w:w="557"/>
        <w:gridCol w:w="710"/>
        <w:gridCol w:w="1263"/>
        <w:gridCol w:w="6932"/>
      </w:tblGrid>
      <w:tr w:rsidR="00001271" w:rsidRPr="00BE4EAC" w:rsidTr="000C36FC">
        <w:trPr>
          <w:trHeight w:hRule="exact" w:val="1858"/>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6.14</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w projekcie są rozliczane niekwalifikowalne składniki wynagrodzeń, określone w </w:t>
            </w:r>
            <w:r w:rsidRPr="00BE4EAC">
              <w:rPr>
                <w:rFonts w:ascii="Arial" w:hAnsi="Arial" w:cs="Arial"/>
                <w:b/>
                <w:bCs/>
                <w:i/>
                <w:iCs/>
                <w:sz w:val="16"/>
                <w:szCs w:val="16"/>
              </w:rPr>
              <w:t>Wytycznych w zakresie kwalifikowalności wydatków w ramach Europejskiego Funduszu Rozwoju Regionalnego, Europejskiego Funduszu Społecznego oraz Funduszu Spójności na lata 2014-2020</w:t>
            </w:r>
            <w:r w:rsidRPr="00BE4EAC">
              <w:rPr>
                <w:rFonts w:ascii="Arial" w:hAnsi="Arial" w:cs="Arial"/>
                <w:b/>
                <w:bCs/>
                <w:sz w:val="16"/>
                <w:szCs w:val="16"/>
              </w:rPr>
              <w:t>?</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1387"/>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6.15</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wyposażenie stanowiska pracy personelu jest finansowane w ramach projektu jedynie w przypadku pracownika zatrudnionego do projektu na podstawie stosunku pracy w wymiarze co najmniej ½ etatu?</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70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6.16</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 ramach projektu są kwalifikowane dodatki do wynagrodzeń?</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116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dodatki są kwalifikowane do wysokości 40% wynagrodzenia podstawowego lub do wysokości wynikającej z aktów prawa ogólnie obowiązującego?</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1848"/>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lastRenderedPageBreak/>
              <w:t>B)</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spełnione zostały pozostałe wymogi dotyczące kwalifikowalności dodatków, określone w </w:t>
            </w:r>
            <w:r w:rsidRPr="00BE4EAC">
              <w:rPr>
                <w:rFonts w:ascii="Arial" w:hAnsi="Arial" w:cs="Arial"/>
                <w:b/>
                <w:bCs/>
                <w:i/>
                <w:iCs/>
                <w:sz w:val="16"/>
                <w:szCs w:val="16"/>
              </w:rPr>
              <w:t>Wytycznych w zakresie kwalifikowalności wydatków w ramach Europejskiego Funduszu Rozwoju Regionalnego, Europejskiego Funduszu Społecznego oraz Funduszu Spójności na lata 2014-2020</w:t>
            </w:r>
            <w:r w:rsidRPr="00BE4EAC">
              <w:rPr>
                <w:rFonts w:ascii="Arial" w:hAnsi="Arial" w:cs="Arial"/>
                <w:b/>
                <w:bCs/>
                <w:sz w:val="16"/>
                <w:szCs w:val="16"/>
              </w:rPr>
              <w:t>?</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93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6.17</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 przypadku projektów partnerskich lider projektu angażuje pracowników partnera projektu i odwrotnie?</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1166"/>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6.18</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001271">
            <w:pPr>
              <w:pStyle w:val="Stopka"/>
              <w:rPr>
                <w:rFonts w:ascii="Arial" w:hAnsi="Arial" w:cs="Arial"/>
                <w:b/>
                <w:bCs/>
                <w:sz w:val="16"/>
                <w:szCs w:val="16"/>
              </w:rPr>
            </w:pPr>
            <w:r w:rsidRPr="00BE4EAC">
              <w:rPr>
                <w:rFonts w:ascii="Arial" w:hAnsi="Arial" w:cs="Arial"/>
                <w:b/>
                <w:bCs/>
                <w:sz w:val="16"/>
                <w:szCs w:val="16"/>
              </w:rPr>
              <w:t xml:space="preserve">Czy beneficjent angażuje osoby zatrudnione w IZ lub IP </w:t>
            </w:r>
            <w:r>
              <w:rPr>
                <w:rFonts w:ascii="Arial" w:hAnsi="Arial" w:cs="Arial"/>
                <w:b/>
                <w:bCs/>
                <w:sz w:val="16"/>
                <w:szCs w:val="16"/>
              </w:rPr>
              <w:t>RPO Lubuskie 2020</w:t>
            </w:r>
            <w:r w:rsidRPr="00BE4EAC">
              <w:rPr>
                <w:rFonts w:ascii="Arial" w:hAnsi="Arial" w:cs="Arial"/>
                <w:b/>
                <w:bCs/>
                <w:sz w:val="16"/>
                <w:szCs w:val="16"/>
              </w:rPr>
              <w:t>, a jeśli tak, czy występuje konflikt interesów i/lub podwójne finansowanie?</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2083"/>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6.19</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wydatki poniesione na wynagrodzenie personelu są zgodne z pozostałymi przepisami krajowymi i </w:t>
            </w:r>
            <w:r w:rsidRPr="00BE4EAC">
              <w:rPr>
                <w:rFonts w:ascii="Arial" w:hAnsi="Arial" w:cs="Arial"/>
                <w:b/>
                <w:bCs/>
                <w:i/>
                <w:iCs/>
                <w:sz w:val="16"/>
                <w:szCs w:val="16"/>
              </w:rPr>
              <w:t>Wytycznymi w zakresie kwalifikowalności wydatków w ramach Europejskiego Funduszu Rozwoju Regionalnego, Europejskiego Funduszu Społecznego oraz Funduszu Spójności na lata 2014-2020</w:t>
            </w:r>
            <w:r w:rsidRPr="00BE4EAC">
              <w:rPr>
                <w:rFonts w:ascii="Arial" w:hAnsi="Arial" w:cs="Arial"/>
                <w:b/>
                <w:bCs/>
                <w:sz w:val="16"/>
                <w:szCs w:val="16"/>
              </w:rPr>
              <w:t>?</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9F71E9" w:rsidTr="000C36FC">
        <w:trPr>
          <w:trHeight w:hRule="exact" w:val="494"/>
        </w:trPr>
        <w:tc>
          <w:tcPr>
            <w:tcW w:w="13892" w:type="dxa"/>
            <w:gridSpan w:val="6"/>
            <w:tcBorders>
              <w:top w:val="single" w:sz="6" w:space="0" w:color="auto"/>
              <w:left w:val="single" w:sz="6" w:space="0" w:color="auto"/>
              <w:bottom w:val="single" w:sz="6" w:space="0" w:color="auto"/>
              <w:right w:val="single" w:sz="6" w:space="0" w:color="auto"/>
            </w:tcBorders>
            <w:shd w:val="clear" w:color="auto" w:fill="F2F2F2"/>
          </w:tcPr>
          <w:p w:rsidR="00001271" w:rsidRPr="009F71E9" w:rsidRDefault="00001271" w:rsidP="00603574">
            <w:pPr>
              <w:pStyle w:val="Stopka"/>
              <w:numPr>
                <w:ilvl w:val="0"/>
                <w:numId w:val="2"/>
              </w:numPr>
              <w:tabs>
                <w:tab w:val="clear" w:pos="4536"/>
                <w:tab w:val="center" w:pos="669"/>
              </w:tabs>
              <w:rPr>
                <w:rFonts w:ascii="Arial" w:hAnsi="Arial" w:cs="Arial"/>
                <w:b/>
                <w:bCs/>
                <w:sz w:val="20"/>
                <w:szCs w:val="20"/>
              </w:rPr>
            </w:pPr>
            <w:r w:rsidRPr="009F71E9">
              <w:rPr>
                <w:rFonts w:ascii="Arial" w:hAnsi="Arial" w:cs="Arial"/>
                <w:b/>
                <w:bCs/>
                <w:sz w:val="20"/>
                <w:szCs w:val="20"/>
              </w:rPr>
              <w:t>Pomoc publiczna</w:t>
            </w:r>
          </w:p>
        </w:tc>
      </w:tr>
      <w:tr w:rsidR="00001271" w:rsidRPr="00BE4EAC" w:rsidTr="000C36FC">
        <w:trPr>
          <w:trHeight w:hRule="exact" w:val="70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7.1</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pomoc publiczna udzielana jest zgodnie z obowiązującymi przepisami prawa, w tym z:</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162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i/>
                <w:iCs/>
                <w:sz w:val="16"/>
                <w:szCs w:val="16"/>
              </w:rPr>
              <w:t xml:space="preserve">Rozporządzeniem </w:t>
            </w:r>
            <w:r w:rsidR="009F2153">
              <w:rPr>
                <w:rFonts w:ascii="Arial" w:hAnsi="Arial" w:cs="Arial"/>
                <w:b/>
                <w:bCs/>
                <w:i/>
                <w:iCs/>
                <w:sz w:val="16"/>
                <w:szCs w:val="16"/>
              </w:rPr>
              <w:t xml:space="preserve">Ministra Infrastruktury i Rozwoju z dnia 02 lipca 2015 r.  </w:t>
            </w:r>
            <w:r w:rsidRPr="00BE4EAC">
              <w:rPr>
                <w:rFonts w:ascii="Arial" w:hAnsi="Arial" w:cs="Arial"/>
                <w:b/>
                <w:bCs/>
                <w:i/>
                <w:iCs/>
                <w:sz w:val="16"/>
                <w:szCs w:val="16"/>
              </w:rPr>
              <w:t xml:space="preserve">w sprawie udzielania pomocy de </w:t>
            </w:r>
            <w:proofErr w:type="spellStart"/>
            <w:r w:rsidRPr="00BE4EAC">
              <w:rPr>
                <w:rFonts w:ascii="Arial" w:hAnsi="Arial" w:cs="Arial"/>
                <w:b/>
                <w:bCs/>
                <w:i/>
                <w:iCs/>
                <w:sz w:val="16"/>
                <w:szCs w:val="16"/>
              </w:rPr>
              <w:t>minimis</w:t>
            </w:r>
            <w:proofErr w:type="spellEnd"/>
            <w:r w:rsidRPr="00BE4EAC">
              <w:rPr>
                <w:rFonts w:ascii="Arial" w:hAnsi="Arial" w:cs="Arial"/>
                <w:b/>
                <w:bCs/>
                <w:i/>
                <w:iCs/>
                <w:sz w:val="16"/>
                <w:szCs w:val="16"/>
              </w:rPr>
              <w:t xml:space="preserve"> i pomocy publicznej w ramach programów operacyjnych finansowanych z Europejskiego Funduszu Społecznego na lata 2014-2020?</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1618"/>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lastRenderedPageBreak/>
              <w:t>B)</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i/>
                <w:iCs/>
                <w:sz w:val="16"/>
                <w:szCs w:val="16"/>
              </w:rPr>
              <w:t xml:space="preserve">Rozporządzeniem Komisji (UE) nr 651/2014 z dnia 17 czerwca 2014 r. uznającym niektóre rodzaje pomocy za zgodne z rynkiem wewnętrznym w zastosowaniu art. 107 i 108 Traktatu o funkcjonowaniu Unii Europejskiej do pomocy de </w:t>
            </w:r>
            <w:proofErr w:type="spellStart"/>
            <w:r w:rsidRPr="00BE4EAC">
              <w:rPr>
                <w:rFonts w:ascii="Arial" w:hAnsi="Arial" w:cs="Arial"/>
                <w:b/>
                <w:bCs/>
                <w:i/>
                <w:iCs/>
                <w:sz w:val="16"/>
                <w:szCs w:val="16"/>
              </w:rPr>
              <w:t>minimis</w:t>
            </w:r>
            <w:proofErr w:type="spellEnd"/>
            <w:r w:rsidRPr="00BE4EAC">
              <w:rPr>
                <w:rFonts w:ascii="Arial" w:hAnsi="Arial" w:cs="Arial"/>
                <w:b/>
                <w:bCs/>
                <w:sz w:val="16"/>
                <w:szCs w:val="16"/>
              </w:rPr>
              <w:t>?</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116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E93F70">
            <w:pPr>
              <w:pStyle w:val="Stopka"/>
              <w:rPr>
                <w:rFonts w:ascii="Arial" w:hAnsi="Arial" w:cs="Arial"/>
                <w:b/>
                <w:bCs/>
                <w:sz w:val="16"/>
                <w:szCs w:val="16"/>
              </w:rPr>
            </w:pPr>
            <w:r w:rsidRPr="00BE4EAC">
              <w:rPr>
                <w:rFonts w:ascii="Arial" w:hAnsi="Arial" w:cs="Arial"/>
                <w:b/>
                <w:bCs/>
                <w:i/>
                <w:iCs/>
                <w:sz w:val="16"/>
                <w:szCs w:val="16"/>
              </w:rPr>
              <w:t xml:space="preserve">Rozporządzeniem Komisji (UE) nr 1407/2013 z dnia 18 grudnia 2013 r. w sprawie stosowania art. 107 i 108 Traktatu o funkcjonowaniu Unii Europejskiej </w:t>
            </w:r>
            <w:r w:rsidRPr="00BE4EAC">
              <w:rPr>
                <w:rFonts w:ascii="Arial" w:hAnsi="Arial" w:cs="Arial"/>
                <w:b/>
                <w:bCs/>
                <w:sz w:val="16"/>
                <w:szCs w:val="16"/>
              </w:rPr>
              <w:t>?</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E93F70" w:rsidRPr="00BE4EAC" w:rsidTr="00A33867">
        <w:trPr>
          <w:trHeight w:val="1898"/>
        </w:trPr>
        <w:tc>
          <w:tcPr>
            <w:tcW w:w="720" w:type="dxa"/>
            <w:tcBorders>
              <w:top w:val="single" w:sz="6" w:space="0" w:color="auto"/>
              <w:left w:val="single" w:sz="6" w:space="0" w:color="auto"/>
              <w:right w:val="single" w:sz="6" w:space="0" w:color="auto"/>
            </w:tcBorders>
            <w:shd w:val="clear" w:color="auto" w:fill="FFFFFF"/>
          </w:tcPr>
          <w:p w:rsidR="00E93F70" w:rsidRPr="00BE4EAC" w:rsidRDefault="00E93F70" w:rsidP="00603574">
            <w:pPr>
              <w:pStyle w:val="Stopka"/>
              <w:rPr>
                <w:rFonts w:ascii="Arial" w:hAnsi="Arial" w:cs="Arial"/>
                <w:b/>
                <w:bCs/>
                <w:sz w:val="16"/>
                <w:szCs w:val="16"/>
              </w:rPr>
            </w:pPr>
            <w:r w:rsidRPr="00BE4EAC">
              <w:rPr>
                <w:rFonts w:ascii="Arial" w:hAnsi="Arial" w:cs="Arial"/>
                <w:b/>
                <w:bCs/>
                <w:sz w:val="16"/>
                <w:szCs w:val="16"/>
              </w:rPr>
              <w:t>7.2</w:t>
            </w:r>
          </w:p>
        </w:tc>
        <w:tc>
          <w:tcPr>
            <w:tcW w:w="3710" w:type="dxa"/>
            <w:tcBorders>
              <w:top w:val="single" w:sz="6" w:space="0" w:color="auto"/>
              <w:left w:val="single" w:sz="6" w:space="0" w:color="auto"/>
              <w:right w:val="single" w:sz="6" w:space="0" w:color="auto"/>
            </w:tcBorders>
            <w:shd w:val="clear" w:color="auto" w:fill="FFFFFF"/>
          </w:tcPr>
          <w:p w:rsidR="00E93F70" w:rsidRPr="00BE4EAC" w:rsidRDefault="00E93F70" w:rsidP="00603574">
            <w:pPr>
              <w:pStyle w:val="Stopka"/>
              <w:rPr>
                <w:rFonts w:ascii="Arial" w:hAnsi="Arial" w:cs="Arial"/>
                <w:b/>
                <w:bCs/>
                <w:sz w:val="16"/>
                <w:szCs w:val="16"/>
              </w:rPr>
            </w:pPr>
            <w:r w:rsidRPr="00BE4EAC">
              <w:rPr>
                <w:rFonts w:ascii="Arial" w:hAnsi="Arial" w:cs="Arial"/>
                <w:b/>
                <w:bCs/>
                <w:sz w:val="16"/>
                <w:szCs w:val="16"/>
              </w:rPr>
              <w:t xml:space="preserve">Czy w przypadku pomocy udzielanej na zasadach </w:t>
            </w:r>
            <w:proofErr w:type="spellStart"/>
            <w:r w:rsidRPr="00BE4EAC">
              <w:rPr>
                <w:rFonts w:ascii="Arial" w:hAnsi="Arial" w:cs="Arial"/>
                <w:b/>
                <w:bCs/>
                <w:sz w:val="16"/>
                <w:szCs w:val="16"/>
              </w:rPr>
              <w:t>wyłączeń</w:t>
            </w:r>
            <w:proofErr w:type="spellEnd"/>
            <w:r w:rsidRPr="00BE4EAC">
              <w:rPr>
                <w:rFonts w:ascii="Arial" w:hAnsi="Arial" w:cs="Arial"/>
                <w:b/>
                <w:bCs/>
                <w:sz w:val="16"/>
                <w:szCs w:val="16"/>
              </w:rPr>
              <w:t xml:space="preserve"> blokowych zapewniono zgodność wysokości udzielonej pomocy z odpowiednimi pułapami intensywności określonymi w przepisach unijnych i krajowych oraz prawidłowość wyliczenia intensywności</w:t>
            </w:r>
          </w:p>
          <w:p w:rsidR="00E93F70" w:rsidRPr="00BE4EAC" w:rsidRDefault="00E93F70" w:rsidP="00603574">
            <w:pPr>
              <w:pStyle w:val="Stopka"/>
              <w:rPr>
                <w:rFonts w:ascii="Arial" w:hAnsi="Arial" w:cs="Arial"/>
                <w:b/>
                <w:bCs/>
                <w:sz w:val="16"/>
                <w:szCs w:val="16"/>
              </w:rPr>
            </w:pPr>
            <w:r w:rsidRPr="00BE4EAC">
              <w:rPr>
                <w:rFonts w:ascii="Arial" w:hAnsi="Arial" w:cs="Arial"/>
                <w:b/>
                <w:bCs/>
                <w:sz w:val="16"/>
                <w:szCs w:val="16"/>
              </w:rPr>
              <w:t>pomocy publicznej oraz wkładu prywatnego wnoszonego w postaci gotówki, wynagrodzenia lub w formie mieszanej?</w:t>
            </w:r>
          </w:p>
        </w:tc>
        <w:tc>
          <w:tcPr>
            <w:tcW w:w="557" w:type="dxa"/>
            <w:tcBorders>
              <w:top w:val="single" w:sz="6" w:space="0" w:color="auto"/>
              <w:left w:val="single" w:sz="6" w:space="0" w:color="auto"/>
              <w:right w:val="single" w:sz="6" w:space="0" w:color="auto"/>
            </w:tcBorders>
            <w:shd w:val="clear" w:color="auto" w:fill="FFFFFF"/>
          </w:tcPr>
          <w:p w:rsidR="00E93F70" w:rsidRPr="00BE4EAC" w:rsidRDefault="00E93F70" w:rsidP="00603574">
            <w:pPr>
              <w:pStyle w:val="Stopka"/>
              <w:rPr>
                <w:rFonts w:ascii="Arial" w:hAnsi="Arial" w:cs="Arial"/>
                <w:b/>
                <w:bCs/>
                <w:sz w:val="16"/>
                <w:szCs w:val="16"/>
              </w:rPr>
            </w:pPr>
          </w:p>
        </w:tc>
        <w:tc>
          <w:tcPr>
            <w:tcW w:w="710" w:type="dxa"/>
            <w:tcBorders>
              <w:top w:val="single" w:sz="6" w:space="0" w:color="auto"/>
              <w:left w:val="single" w:sz="6" w:space="0" w:color="auto"/>
              <w:right w:val="single" w:sz="6" w:space="0" w:color="auto"/>
            </w:tcBorders>
            <w:shd w:val="clear" w:color="auto" w:fill="FFFFFF"/>
          </w:tcPr>
          <w:p w:rsidR="00E93F70" w:rsidRPr="00BE4EAC" w:rsidRDefault="00E93F70" w:rsidP="00603574">
            <w:pPr>
              <w:pStyle w:val="Stopka"/>
              <w:rPr>
                <w:rFonts w:ascii="Arial" w:hAnsi="Arial" w:cs="Arial"/>
                <w:b/>
                <w:bCs/>
                <w:sz w:val="16"/>
                <w:szCs w:val="16"/>
              </w:rPr>
            </w:pPr>
          </w:p>
        </w:tc>
        <w:tc>
          <w:tcPr>
            <w:tcW w:w="1263" w:type="dxa"/>
            <w:tcBorders>
              <w:top w:val="single" w:sz="6" w:space="0" w:color="auto"/>
              <w:left w:val="single" w:sz="6" w:space="0" w:color="auto"/>
              <w:right w:val="single" w:sz="6" w:space="0" w:color="auto"/>
            </w:tcBorders>
            <w:shd w:val="clear" w:color="auto" w:fill="FFFFFF"/>
          </w:tcPr>
          <w:p w:rsidR="00E93F70" w:rsidRPr="00BE4EAC" w:rsidRDefault="00E93F70" w:rsidP="00603574">
            <w:pPr>
              <w:pStyle w:val="Stopka"/>
              <w:rPr>
                <w:rFonts w:ascii="Arial" w:hAnsi="Arial" w:cs="Arial"/>
                <w:b/>
                <w:bCs/>
                <w:sz w:val="16"/>
                <w:szCs w:val="16"/>
              </w:rPr>
            </w:pPr>
          </w:p>
        </w:tc>
        <w:tc>
          <w:tcPr>
            <w:tcW w:w="6932" w:type="dxa"/>
            <w:tcBorders>
              <w:top w:val="single" w:sz="6" w:space="0" w:color="auto"/>
              <w:left w:val="single" w:sz="6" w:space="0" w:color="auto"/>
              <w:right w:val="single" w:sz="6" w:space="0" w:color="auto"/>
            </w:tcBorders>
            <w:shd w:val="clear" w:color="auto" w:fill="FFFFFF"/>
          </w:tcPr>
          <w:p w:rsidR="00E93F70" w:rsidRPr="00BE4EAC" w:rsidRDefault="00E93F70" w:rsidP="00603574">
            <w:pPr>
              <w:pStyle w:val="Stopka"/>
              <w:rPr>
                <w:rFonts w:ascii="Arial" w:hAnsi="Arial" w:cs="Arial"/>
                <w:b/>
                <w:bCs/>
                <w:sz w:val="16"/>
                <w:szCs w:val="16"/>
              </w:rPr>
            </w:pPr>
          </w:p>
        </w:tc>
      </w:tr>
      <w:tr w:rsidR="00001271" w:rsidRPr="00BE4EAC" w:rsidTr="000C36FC">
        <w:trPr>
          <w:trHeight w:hRule="exact" w:val="47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7.3</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pomocy złożył następujące dokumenty:</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1157"/>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Formularz informacji przedstawianych przy ubieganiu się o pomoc inną niż pomoc w rolnictwie lub rybołówstwie, pomoc de </w:t>
            </w:r>
            <w:proofErr w:type="spellStart"/>
            <w:r w:rsidRPr="00BE4EAC">
              <w:rPr>
                <w:rFonts w:ascii="Arial" w:hAnsi="Arial" w:cs="Arial"/>
                <w:b/>
                <w:bCs/>
                <w:sz w:val="16"/>
                <w:szCs w:val="16"/>
              </w:rPr>
              <w:t>minimis</w:t>
            </w:r>
            <w:proofErr w:type="spellEnd"/>
            <w:r w:rsidRPr="00BE4EAC">
              <w:rPr>
                <w:rFonts w:ascii="Arial" w:hAnsi="Arial" w:cs="Arial"/>
                <w:b/>
                <w:bCs/>
                <w:sz w:val="16"/>
                <w:szCs w:val="16"/>
              </w:rPr>
              <w:t xml:space="preserve"> lub pomoc de </w:t>
            </w:r>
            <w:proofErr w:type="spellStart"/>
            <w:r w:rsidRPr="00BE4EAC">
              <w:rPr>
                <w:rFonts w:ascii="Arial" w:hAnsi="Arial" w:cs="Arial"/>
                <w:b/>
                <w:bCs/>
                <w:sz w:val="16"/>
                <w:szCs w:val="16"/>
              </w:rPr>
              <w:t>minimis</w:t>
            </w:r>
            <w:proofErr w:type="spellEnd"/>
            <w:r w:rsidRPr="00BE4EAC">
              <w:rPr>
                <w:rFonts w:ascii="Arial" w:hAnsi="Arial" w:cs="Arial"/>
                <w:b/>
                <w:bCs/>
                <w:sz w:val="16"/>
                <w:szCs w:val="16"/>
              </w:rPr>
              <w:t xml:space="preserve"> w rolnictwie lub rybołówstwie?</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162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B)</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Oświadczenie o nieotrzymaniu pomocy na te same koszty kwalifikujące się do objęcia pomocą, na pokrycie których dany podmiot ubiega się o pomoc publiczną ramach danego projektu (jeśli podmiot nie otrzymał tej pomocy)?</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2078"/>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lastRenderedPageBreak/>
              <w:t>7.4</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w przypadku pomocy udzielanej na zasadach pomocy </w:t>
            </w:r>
            <w:r w:rsidRPr="00BE4EAC">
              <w:rPr>
                <w:rFonts w:ascii="Arial" w:hAnsi="Arial" w:cs="Arial"/>
                <w:b/>
                <w:bCs/>
                <w:i/>
                <w:iCs/>
                <w:sz w:val="16"/>
                <w:szCs w:val="16"/>
              </w:rPr>
              <w:t xml:space="preserve">de </w:t>
            </w:r>
            <w:proofErr w:type="spellStart"/>
            <w:r w:rsidRPr="00BE4EAC">
              <w:rPr>
                <w:rFonts w:ascii="Arial" w:hAnsi="Arial" w:cs="Arial"/>
                <w:b/>
                <w:bCs/>
                <w:i/>
                <w:iCs/>
                <w:sz w:val="16"/>
                <w:szCs w:val="16"/>
              </w:rPr>
              <w:t>minimis</w:t>
            </w:r>
            <w:proofErr w:type="spellEnd"/>
            <w:r w:rsidRPr="00BE4EAC">
              <w:rPr>
                <w:rFonts w:ascii="Arial" w:hAnsi="Arial" w:cs="Arial"/>
                <w:b/>
                <w:bCs/>
                <w:i/>
                <w:iCs/>
                <w:sz w:val="16"/>
                <w:szCs w:val="16"/>
              </w:rPr>
              <w:t xml:space="preserve"> </w:t>
            </w:r>
            <w:r w:rsidRPr="00BE4EAC">
              <w:rPr>
                <w:rFonts w:ascii="Arial" w:hAnsi="Arial" w:cs="Arial"/>
                <w:b/>
                <w:bCs/>
                <w:sz w:val="16"/>
                <w:szCs w:val="16"/>
              </w:rPr>
              <w:t xml:space="preserve">beneficjent pomocy posiada zaświadczenie/oświadczenie o kwocie udzielonej pomocy </w:t>
            </w:r>
            <w:r w:rsidRPr="00BE4EAC">
              <w:rPr>
                <w:rFonts w:ascii="Arial" w:hAnsi="Arial" w:cs="Arial"/>
                <w:b/>
                <w:bCs/>
                <w:i/>
                <w:iCs/>
                <w:sz w:val="16"/>
                <w:szCs w:val="16"/>
              </w:rPr>
              <w:t xml:space="preserve">de </w:t>
            </w:r>
            <w:proofErr w:type="spellStart"/>
            <w:r w:rsidRPr="00BE4EAC">
              <w:rPr>
                <w:rFonts w:ascii="Arial" w:hAnsi="Arial" w:cs="Arial"/>
                <w:b/>
                <w:bCs/>
                <w:i/>
                <w:iCs/>
                <w:sz w:val="16"/>
                <w:szCs w:val="16"/>
              </w:rPr>
              <w:t>minimis</w:t>
            </w:r>
            <w:proofErr w:type="spellEnd"/>
            <w:r w:rsidRPr="00BE4EAC">
              <w:rPr>
                <w:rFonts w:ascii="Arial" w:hAnsi="Arial" w:cs="Arial"/>
                <w:b/>
                <w:bCs/>
                <w:i/>
                <w:iCs/>
                <w:sz w:val="16"/>
                <w:szCs w:val="16"/>
              </w:rPr>
              <w:t xml:space="preserve"> </w:t>
            </w:r>
            <w:r w:rsidRPr="00BE4EAC">
              <w:rPr>
                <w:rFonts w:ascii="Arial" w:hAnsi="Arial" w:cs="Arial"/>
                <w:b/>
                <w:bCs/>
                <w:sz w:val="16"/>
                <w:szCs w:val="16"/>
              </w:rPr>
              <w:t>w ciągu ostatnich trzech lat podatkowych albo oświadczenie o nieotrzymaniu takiej pomocy, złożone przed dniem udzielenia pomocy w danym projekcie?</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70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7.5</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w przypadku pomocy udzielanej na zasadach pomocy </w:t>
            </w:r>
            <w:r w:rsidRPr="00BE4EAC">
              <w:rPr>
                <w:rFonts w:ascii="Arial" w:hAnsi="Arial" w:cs="Arial"/>
                <w:b/>
                <w:bCs/>
                <w:i/>
                <w:iCs/>
                <w:sz w:val="16"/>
                <w:szCs w:val="16"/>
              </w:rPr>
              <w:t xml:space="preserve">de </w:t>
            </w:r>
            <w:proofErr w:type="spellStart"/>
            <w:r w:rsidRPr="00BE4EAC">
              <w:rPr>
                <w:rFonts w:ascii="Arial" w:hAnsi="Arial" w:cs="Arial"/>
                <w:b/>
                <w:bCs/>
                <w:i/>
                <w:iCs/>
                <w:sz w:val="16"/>
                <w:szCs w:val="16"/>
              </w:rPr>
              <w:t>minimis</w:t>
            </w:r>
            <w:proofErr w:type="spellEnd"/>
            <w:r w:rsidRPr="00BE4EAC">
              <w:rPr>
                <w:rFonts w:ascii="Arial" w:hAnsi="Arial" w:cs="Arial"/>
                <w:b/>
                <w:bCs/>
                <w:i/>
                <w:iCs/>
                <w:sz w:val="16"/>
                <w:szCs w:val="16"/>
              </w:rPr>
              <w:t xml:space="preserve"> </w:t>
            </w:r>
            <w:r w:rsidRPr="00BE4EAC">
              <w:rPr>
                <w:rFonts w:ascii="Arial" w:hAnsi="Arial" w:cs="Arial"/>
                <w:b/>
                <w:bCs/>
                <w:sz w:val="16"/>
                <w:szCs w:val="16"/>
              </w:rPr>
              <w:t>beneficjent pomocy złożył:</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70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Formularz informacji przedstawianych przy ubieganiu się o pomoc </w:t>
            </w:r>
            <w:r w:rsidRPr="00BE4EAC">
              <w:rPr>
                <w:rFonts w:ascii="Arial" w:hAnsi="Arial" w:cs="Arial"/>
                <w:b/>
                <w:bCs/>
                <w:i/>
                <w:iCs/>
                <w:sz w:val="16"/>
                <w:szCs w:val="16"/>
              </w:rPr>
              <w:t xml:space="preserve">de </w:t>
            </w:r>
            <w:proofErr w:type="spellStart"/>
            <w:r w:rsidRPr="00BE4EAC">
              <w:rPr>
                <w:rFonts w:ascii="Arial" w:hAnsi="Arial" w:cs="Arial"/>
                <w:b/>
                <w:bCs/>
                <w:i/>
                <w:iCs/>
                <w:sz w:val="16"/>
                <w:szCs w:val="16"/>
              </w:rPr>
              <w:t>minimis</w:t>
            </w:r>
            <w:proofErr w:type="spellEnd"/>
            <w:r w:rsidRPr="00BE4EAC">
              <w:rPr>
                <w:rFonts w:ascii="Arial" w:hAnsi="Arial" w:cs="Arial"/>
                <w:b/>
                <w:bCs/>
                <w:sz w:val="16"/>
                <w:szCs w:val="16"/>
              </w:rPr>
              <w:t>?</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1397"/>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B)</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Oświadczenie o nieotrzymaniu pomocy na te same koszty kwalifikujące się do objęcia pomocą, na pokrycie których dany podmiot ubiega się o pomoc w ramach danego projektu (jeśli podmiot nie otrzymał tej pomocy)?</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693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sectPr w:rsidR="00001271" w:rsidRPr="00BE4EAC">
          <w:pgSz w:w="16838" w:h="11899" w:orient="landscape"/>
          <w:pgMar w:top="1416" w:right="1430" w:bottom="701" w:left="1306" w:header="708" w:footer="708"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715"/>
        <w:gridCol w:w="3710"/>
        <w:gridCol w:w="552"/>
        <w:gridCol w:w="710"/>
        <w:gridCol w:w="1262"/>
        <w:gridCol w:w="7042"/>
      </w:tblGrid>
      <w:tr w:rsidR="00001271" w:rsidRPr="009F71E9" w:rsidTr="00603574">
        <w:trPr>
          <w:trHeight w:hRule="exact" w:val="475"/>
        </w:trPr>
        <w:tc>
          <w:tcPr>
            <w:tcW w:w="13991" w:type="dxa"/>
            <w:gridSpan w:val="6"/>
            <w:tcBorders>
              <w:top w:val="single" w:sz="6" w:space="0" w:color="auto"/>
              <w:left w:val="single" w:sz="6" w:space="0" w:color="auto"/>
              <w:bottom w:val="single" w:sz="6" w:space="0" w:color="auto"/>
              <w:right w:val="single" w:sz="6" w:space="0" w:color="auto"/>
            </w:tcBorders>
            <w:shd w:val="clear" w:color="auto" w:fill="F2F2F2"/>
          </w:tcPr>
          <w:p w:rsidR="00001271" w:rsidRPr="009F71E9" w:rsidRDefault="00001271" w:rsidP="00603574">
            <w:pPr>
              <w:pStyle w:val="Stopka"/>
              <w:numPr>
                <w:ilvl w:val="0"/>
                <w:numId w:val="2"/>
              </w:numPr>
              <w:tabs>
                <w:tab w:val="clear" w:pos="4536"/>
                <w:tab w:val="center" w:pos="669"/>
              </w:tabs>
              <w:rPr>
                <w:rFonts w:ascii="Arial" w:hAnsi="Arial" w:cs="Arial"/>
                <w:b/>
                <w:bCs/>
                <w:sz w:val="20"/>
                <w:szCs w:val="20"/>
              </w:rPr>
            </w:pPr>
            <w:r w:rsidRPr="009F71E9">
              <w:rPr>
                <w:rFonts w:ascii="Arial" w:hAnsi="Arial" w:cs="Arial"/>
                <w:b/>
                <w:bCs/>
                <w:sz w:val="20"/>
                <w:szCs w:val="20"/>
              </w:rPr>
              <w:lastRenderedPageBreak/>
              <w:t>Kwoty ryczałtowe – dodatkowe pytania</w:t>
            </w:r>
          </w:p>
        </w:tc>
      </w:tr>
      <w:tr w:rsidR="00001271" w:rsidRPr="00BE4EAC" w:rsidTr="00603574">
        <w:trPr>
          <w:trHeight w:hRule="exact" w:val="162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8.1</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 przypadku kosztów bezpośrednich rozliczanych ryczałtem beneficjent posiada dokumentację potwierdzającą wykonanie zadań i osiągnięcie produktów/rezultatów uzgodnionych w zatwierdzonym wniosku o dofinansowanie?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387"/>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8.2</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posiada oryginały dokumentów przekazywanych z wnioskiem o płatność, jako potwierdzenie wykonania zadań rozliczanych w oparciu o kwoty ryczałtowe?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39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8.3</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posiada oryginały dokumentów potwierdzających wykonanie zadań, które nie były dołączone do wniosku o płatność, a powinny znaleźć się w dokumentacji projektu?</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387"/>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8.4</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ww. dokumenty potwierdzają osiągnięcie w pełni wartości wskaźników i jakość zrealizowanych zadań oraz standard wykonania wskazany we wniosku o dofinansowanie?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8.5</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wskaźniki produktu, do osiągnięcia których miały przyczynić się zadania rozliczane na podstawie kwot ryczałtowych, zostały osiągnięte?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16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8.6</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współfinansowane zadania sfinansowane ze środków projektu są należytej jakości oraz zgodne z warunkami określonymi we wniosku o dofinansowanie?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8.7</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umowa partnerska określa specyfikę projektu rozliczanego kwotami ryczałtowymi i czy określono</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sectPr w:rsidR="00001271" w:rsidRPr="00BE4EAC">
          <w:pgSz w:w="16838" w:h="11899" w:orient="landscape"/>
          <w:pgMar w:top="1416" w:right="1440" w:bottom="701" w:left="1306" w:header="708" w:footer="708"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715"/>
        <w:gridCol w:w="3710"/>
        <w:gridCol w:w="552"/>
        <w:gridCol w:w="710"/>
        <w:gridCol w:w="1262"/>
        <w:gridCol w:w="7042"/>
      </w:tblGrid>
      <w:tr w:rsidR="00001271" w:rsidRPr="00BE4EAC" w:rsidTr="00603574">
        <w:trPr>
          <w:trHeight w:hRule="exact" w:val="93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w niej dokumentację potwierdzającą wykonywanie zadań objętych kwotą/kwotami ryczałtowymi, którą musi gromadzić partner?</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16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8.8</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prawidłowo kwalifikuje</w:t>
            </w:r>
          </w:p>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koszty bezpośrednie i koszty</w:t>
            </w:r>
          </w:p>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pośrednie, tj. zgodnie z wnioskiem o</w:t>
            </w:r>
          </w:p>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dofinansowanie i obowiązującymi</w:t>
            </w:r>
          </w:p>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limitami?</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69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wysokość kosztów pośrednich rozliczanych ryczałtem jest zgodna z określonym limitem procentowym?</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2314"/>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8.9</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osoby dysponujące środkami dofinansowania są prawomocnie skazane za przestępstwa przeciwko mieniu, przeciwko obrotowi gospodarczemu, przeciwko działalności instytucji państwowych oraz samorządu terytorialnego, przeciwko wiarygodności dokumentów lub za przestępstwa skarbowe (zgodnie z oświadczeniem)?</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9F71E9" w:rsidTr="00603574">
        <w:trPr>
          <w:trHeight w:hRule="exact" w:val="466"/>
        </w:trPr>
        <w:tc>
          <w:tcPr>
            <w:tcW w:w="13991" w:type="dxa"/>
            <w:gridSpan w:val="6"/>
            <w:tcBorders>
              <w:top w:val="single" w:sz="6" w:space="0" w:color="auto"/>
              <w:left w:val="single" w:sz="6" w:space="0" w:color="auto"/>
              <w:bottom w:val="single" w:sz="6" w:space="0" w:color="auto"/>
              <w:right w:val="single" w:sz="6" w:space="0" w:color="auto"/>
            </w:tcBorders>
            <w:shd w:val="clear" w:color="auto" w:fill="F2F2F2"/>
          </w:tcPr>
          <w:p w:rsidR="00001271" w:rsidRPr="009F71E9" w:rsidRDefault="00001271" w:rsidP="00603574">
            <w:pPr>
              <w:pStyle w:val="Stopka"/>
              <w:numPr>
                <w:ilvl w:val="0"/>
                <w:numId w:val="2"/>
              </w:numPr>
              <w:tabs>
                <w:tab w:val="clear" w:pos="4536"/>
                <w:tab w:val="center" w:pos="669"/>
              </w:tabs>
              <w:rPr>
                <w:rFonts w:ascii="Arial" w:hAnsi="Arial" w:cs="Arial"/>
                <w:b/>
                <w:bCs/>
                <w:sz w:val="20"/>
                <w:szCs w:val="20"/>
              </w:rPr>
            </w:pPr>
            <w:r w:rsidRPr="009F71E9">
              <w:rPr>
                <w:rFonts w:ascii="Arial" w:hAnsi="Arial" w:cs="Arial"/>
                <w:b/>
                <w:bCs/>
                <w:sz w:val="20"/>
                <w:szCs w:val="20"/>
              </w:rPr>
              <w:t>Stawki jednostkowe – dodatkowe pytania</w:t>
            </w:r>
          </w:p>
        </w:tc>
      </w:tr>
      <w:tr w:rsidR="00001271" w:rsidRPr="00BE4EAC" w:rsidTr="00603574">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9.1</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stosuje stawki jednostkowe wyłącznie do usług w ramach projektu, które zostały określone przez IZ?</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9.2</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stosuje prawidłową wysokość stawki jednostkowej określoną dla danej usługi?</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9.3</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posiada oryginały dokumentów potwierdzających zrealizowanie zadań rozliczanych w oparciu o stawki jednostkowe?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9.4</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ww. dokumenty potwierdzają osiągnięcie w pełni wartości wskaźników i jakość zrealizowanych zadań oraz standard wykonania</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sectPr w:rsidR="00001271" w:rsidRPr="00BE4EAC">
          <w:pgSz w:w="16838" w:h="11899" w:orient="landscape"/>
          <w:pgMar w:top="1416" w:right="1430" w:bottom="701" w:left="1306" w:header="708" w:footer="708"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715"/>
        <w:gridCol w:w="3710"/>
        <w:gridCol w:w="552"/>
        <w:gridCol w:w="710"/>
        <w:gridCol w:w="1262"/>
        <w:gridCol w:w="7042"/>
      </w:tblGrid>
      <w:tr w:rsidR="00001271" w:rsidRPr="00BE4EAC" w:rsidTr="00603574">
        <w:trPr>
          <w:trHeight w:hRule="exact" w:val="475"/>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wskazany we wniosku o dofinansowanie?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9.5</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wskaźniki, do których realizacji miały przyczynić się zadania rozliczane na podstawie stawek jednostkowych zostały osiągnięte?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9.6</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wykonana została wymagana liczba usług objętych stawką jednostkową, wykazanych we wnioskach o płatność?</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608"/>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9.7</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Default="00001271" w:rsidP="00603574">
            <w:pPr>
              <w:pStyle w:val="Stopka"/>
              <w:rPr>
                <w:rFonts w:ascii="Arial" w:hAnsi="Arial" w:cs="Arial"/>
                <w:b/>
                <w:bCs/>
                <w:sz w:val="16"/>
                <w:szCs w:val="16"/>
              </w:rPr>
            </w:pPr>
            <w:r w:rsidRPr="00BE4EAC">
              <w:rPr>
                <w:rFonts w:ascii="Arial" w:hAnsi="Arial" w:cs="Arial"/>
                <w:b/>
                <w:bCs/>
                <w:sz w:val="16"/>
                <w:szCs w:val="16"/>
              </w:rPr>
              <w:t xml:space="preserve">Czy zakres usług rozliczanych stawkami jednostkowymi </w:t>
            </w:r>
            <w:r w:rsidR="00603574" w:rsidRPr="00603574">
              <w:rPr>
                <w:rFonts w:ascii="Arial" w:hAnsi="Arial" w:cs="Arial"/>
                <w:b/>
                <w:bCs/>
                <w:sz w:val="16"/>
                <w:szCs w:val="16"/>
              </w:rPr>
              <w:t xml:space="preserve"> następuje w oparciu o stawki jednostkowe (w rozumieniu art. 14 ust. 4 rozporządzenia (WE) nr 1304/2013 Parlamentu Europejskiego i Rady z dnia 17 grudnia  2013 r. w sprawie Europejskiego Funduszu Społecznego i uchylającego rozporządzenie (WE) nr 1081/2006 w oparciu o art. 67 ust. 4 rozporządzenia (WE) nr 1303/2013 z dnia 17 grudnia 2013 r. uchylające rozporządzenie nr 1083/2006 oraz Wytycznymi w zakresie kwalifikowalności wydatków w ramach Europejskiego Funduszu Rozwoju Regionalnego, Europejskiego Funduszu Społecznego oraz Funduszu Spójności na lata 2014-2020 i Wytycznymi w zakresie realizacji przedsięwzięć z udziałem środków Europejskiego Funduszu Społecznego w obszarze edukacji na lata 2014-2020</w:t>
            </w:r>
            <w:r w:rsidR="00A34050">
              <w:rPr>
                <w:rFonts w:ascii="Arial" w:hAnsi="Arial" w:cs="Arial"/>
                <w:b/>
                <w:bCs/>
                <w:sz w:val="16"/>
                <w:szCs w:val="16"/>
              </w:rPr>
              <w:t xml:space="preserve">? </w:t>
            </w:r>
          </w:p>
          <w:p w:rsidR="00001271" w:rsidRPr="00BE4EAC" w:rsidRDefault="00001271" w:rsidP="00603574">
            <w:pPr>
              <w:pStyle w:val="Stopka"/>
              <w:rPr>
                <w:rFonts w:ascii="Arial" w:hAnsi="Arial" w:cs="Arial"/>
                <w:b/>
                <w:bCs/>
                <w:sz w:val="16"/>
                <w:szCs w:val="16"/>
              </w:rPr>
            </w:pP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A34050">
        <w:trPr>
          <w:trHeight w:hRule="exact" w:val="4845"/>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lastRenderedPageBreak/>
              <w:t>9.8</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w:t>
            </w:r>
            <w:r w:rsidR="00A34050" w:rsidRPr="00A34050">
              <w:rPr>
                <w:rFonts w:ascii="Arial" w:hAnsi="Arial" w:cs="Arial"/>
                <w:b/>
                <w:bCs/>
                <w:sz w:val="16"/>
                <w:szCs w:val="16"/>
              </w:rPr>
              <w:t>rozliczenie kosztów usługi szkoleń językowych następuje w oparciu o stawki jednostkowe (w rozumieniu art. 14 ust. 4 rozporządzenia (WE) nr 1304/2013 Parlamentu Europejskiego i Rady z dnia 17 grudnia  2013 r. w sprawie Europejskiego Funduszu Społecznego i uchylającego rozporządzenie (WE) nr 1081/2006 w oparciu o art. 67 ust. 4 rozporządzenia (WE) nr 1303/2013 z dnia 17 grudnia 2013 r. uchylające rozporządzenie nr 1083/2006 oraz Wytycznymi w zakresie kwalifikowalności wydatków w ramach Europejskiego Funduszu Rozwoju Regionalnego, Europejskiego Funduszu Społecznego oraz Funduszu Spójności na lata 2014-2020 i Wytycznymi w zakresie realizacji przedsięwzięć z udziałem środków Europejskiego Funduszu</w:t>
            </w:r>
            <w:r w:rsidR="00A34050">
              <w:rPr>
                <w:rFonts w:ascii="Arial" w:hAnsi="Arial" w:cs="Arial"/>
                <w:b/>
                <w:bCs/>
                <w:sz w:val="16"/>
                <w:szCs w:val="16"/>
              </w:rPr>
              <w:t xml:space="preserve"> </w:t>
            </w:r>
            <w:r w:rsidR="00A34050" w:rsidRPr="00A34050">
              <w:rPr>
                <w:rFonts w:ascii="Arial" w:hAnsi="Arial" w:cs="Arial"/>
                <w:b/>
                <w:bCs/>
                <w:sz w:val="16"/>
                <w:szCs w:val="16"/>
              </w:rPr>
              <w:t>Społecznego w obsz</w:t>
            </w:r>
            <w:r w:rsidR="00A34050">
              <w:rPr>
                <w:rFonts w:ascii="Arial" w:hAnsi="Arial" w:cs="Arial"/>
                <w:b/>
                <w:bCs/>
                <w:sz w:val="16"/>
                <w:szCs w:val="16"/>
              </w:rPr>
              <w:t xml:space="preserve">arze edukacji na lata 2014-2020?    </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16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9.9</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prawidłowo kwalifikuje</w:t>
            </w:r>
          </w:p>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koszty bezpośrednie i koszty</w:t>
            </w:r>
          </w:p>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pośrednie, tj. zgodnie z wnioskiem o</w:t>
            </w:r>
          </w:p>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dofinansowanie i obowiązującymi</w:t>
            </w:r>
          </w:p>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limitami?</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69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Default="00001271" w:rsidP="00603574">
            <w:pPr>
              <w:pStyle w:val="Stopka"/>
              <w:rPr>
                <w:rFonts w:ascii="Arial" w:hAnsi="Arial" w:cs="Arial"/>
                <w:b/>
                <w:bCs/>
                <w:sz w:val="16"/>
                <w:szCs w:val="16"/>
              </w:rPr>
            </w:pPr>
            <w:r w:rsidRPr="00BE4EAC">
              <w:rPr>
                <w:rFonts w:ascii="Arial" w:hAnsi="Arial" w:cs="Arial"/>
                <w:b/>
                <w:bCs/>
                <w:sz w:val="16"/>
                <w:szCs w:val="16"/>
              </w:rPr>
              <w:t>Czy wysokość kosztów pośrednich rozliczanych ryczałtem jest zgodna z określonym limitem procentowym?</w:t>
            </w:r>
          </w:p>
          <w:p w:rsidR="00001271" w:rsidRDefault="00001271" w:rsidP="00603574">
            <w:pPr>
              <w:pStyle w:val="Stopka"/>
              <w:rPr>
                <w:rFonts w:ascii="Arial" w:hAnsi="Arial" w:cs="Arial"/>
                <w:b/>
                <w:bCs/>
                <w:sz w:val="16"/>
                <w:szCs w:val="16"/>
              </w:rPr>
            </w:pPr>
          </w:p>
          <w:p w:rsidR="00001271" w:rsidRPr="00BE4EAC" w:rsidRDefault="00001271" w:rsidP="00603574">
            <w:pPr>
              <w:pStyle w:val="Stopka"/>
              <w:rPr>
                <w:rFonts w:ascii="Arial" w:hAnsi="Arial" w:cs="Arial"/>
                <w:b/>
                <w:bCs/>
                <w:sz w:val="16"/>
                <w:szCs w:val="16"/>
              </w:rPr>
            </w:pP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2314"/>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9.10</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osoby   dysponujące    środkami dofinansowania      są      prawomocnie skazane  za  przestępstwa  przeciwko mieniu,          przeciwko          obrotowi gospodarczemu,                    przeciwko działalności    instytucji    państwowych oraz       samorządu       terytorialnego, przeciwko wiarygodności dokumentów lub     za     przestępstwa     skarbowe (zgodnie z oświadczeniem)?</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89715F" w:rsidTr="00603574">
        <w:trPr>
          <w:trHeight w:hRule="exact" w:val="475"/>
        </w:trPr>
        <w:tc>
          <w:tcPr>
            <w:tcW w:w="13991" w:type="dxa"/>
            <w:gridSpan w:val="6"/>
            <w:tcBorders>
              <w:top w:val="single" w:sz="6" w:space="0" w:color="auto"/>
              <w:left w:val="single" w:sz="6" w:space="0" w:color="auto"/>
              <w:bottom w:val="single" w:sz="6" w:space="0" w:color="auto"/>
              <w:right w:val="single" w:sz="6" w:space="0" w:color="auto"/>
            </w:tcBorders>
            <w:shd w:val="clear" w:color="auto" w:fill="F2F2F2"/>
          </w:tcPr>
          <w:p w:rsidR="00001271" w:rsidRPr="0089715F" w:rsidRDefault="00001271" w:rsidP="00603574">
            <w:pPr>
              <w:pStyle w:val="Stopka"/>
              <w:numPr>
                <w:ilvl w:val="0"/>
                <w:numId w:val="2"/>
              </w:numPr>
              <w:tabs>
                <w:tab w:val="clear" w:pos="4536"/>
                <w:tab w:val="center" w:pos="669"/>
              </w:tabs>
              <w:rPr>
                <w:rFonts w:ascii="Arial" w:hAnsi="Arial" w:cs="Arial"/>
                <w:b/>
                <w:bCs/>
                <w:sz w:val="20"/>
                <w:szCs w:val="20"/>
              </w:rPr>
            </w:pPr>
            <w:r w:rsidRPr="0089715F">
              <w:rPr>
                <w:rFonts w:ascii="Arial" w:hAnsi="Arial" w:cs="Arial"/>
                <w:b/>
                <w:bCs/>
                <w:sz w:val="20"/>
                <w:szCs w:val="20"/>
              </w:rPr>
              <w:lastRenderedPageBreak/>
              <w:t>Ścieżka     audytu     i     archiwizacja dokumentacji</w:t>
            </w:r>
          </w:p>
        </w:tc>
      </w:tr>
    </w:tbl>
    <w:p w:rsidR="00001271" w:rsidRPr="00BE4EAC" w:rsidRDefault="00001271" w:rsidP="00001271">
      <w:pPr>
        <w:pStyle w:val="Stopka"/>
        <w:rPr>
          <w:rFonts w:ascii="Arial" w:hAnsi="Arial" w:cs="Arial"/>
          <w:b/>
          <w:bCs/>
          <w:sz w:val="16"/>
          <w:szCs w:val="16"/>
        </w:rPr>
        <w:sectPr w:rsidR="00001271" w:rsidRPr="00BE4EAC">
          <w:pgSz w:w="16838" w:h="11899" w:orient="landscape"/>
          <w:pgMar w:top="1416" w:right="1440" w:bottom="701" w:left="1306" w:header="708" w:footer="708"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715"/>
        <w:gridCol w:w="3710"/>
        <w:gridCol w:w="552"/>
        <w:gridCol w:w="710"/>
        <w:gridCol w:w="1262"/>
        <w:gridCol w:w="7042"/>
      </w:tblGrid>
      <w:tr w:rsidR="00001271" w:rsidRPr="00BE4EAC" w:rsidTr="00603574">
        <w:trPr>
          <w:trHeight w:hRule="exact" w:val="93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lastRenderedPageBreak/>
              <w:t>10.1</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przechowuje dokumenty dotyczące projektu zgodnie z wymogami określonymi w umowie o dofinansowanie?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16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10.2</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dokumentacja dotycząca projektu jest przechowywana w sposób zapewniający dostępność, poufność i bezpieczeństwo oraz właściwą ścieżkę audytu?</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157"/>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10.3</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zapewnia dostępność dokumentacji w sposób umożliwiający weryfikację zgodności z prawem i prawidłowości zadeklarowanych wydatków?</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89715F" w:rsidTr="00603574">
        <w:trPr>
          <w:trHeight w:hRule="exact" w:val="596"/>
        </w:trPr>
        <w:tc>
          <w:tcPr>
            <w:tcW w:w="13991" w:type="dxa"/>
            <w:gridSpan w:val="6"/>
            <w:tcBorders>
              <w:top w:val="single" w:sz="6" w:space="0" w:color="auto"/>
              <w:left w:val="single" w:sz="6" w:space="0" w:color="auto"/>
              <w:bottom w:val="single" w:sz="6" w:space="0" w:color="auto"/>
              <w:right w:val="single" w:sz="6" w:space="0" w:color="auto"/>
            </w:tcBorders>
            <w:shd w:val="clear" w:color="auto" w:fill="F2F2F2"/>
          </w:tcPr>
          <w:p w:rsidR="00001271" w:rsidRPr="0089715F" w:rsidRDefault="00001271" w:rsidP="00603574">
            <w:pPr>
              <w:pStyle w:val="Stopka"/>
              <w:numPr>
                <w:ilvl w:val="0"/>
                <w:numId w:val="2"/>
              </w:numPr>
              <w:tabs>
                <w:tab w:val="clear" w:pos="4536"/>
                <w:tab w:val="center" w:pos="669"/>
              </w:tabs>
              <w:rPr>
                <w:rFonts w:ascii="Arial" w:hAnsi="Arial" w:cs="Arial"/>
                <w:b/>
                <w:bCs/>
                <w:sz w:val="20"/>
                <w:szCs w:val="20"/>
              </w:rPr>
            </w:pPr>
            <w:r w:rsidRPr="0089715F">
              <w:rPr>
                <w:rFonts w:ascii="Arial" w:hAnsi="Arial" w:cs="Arial"/>
                <w:b/>
                <w:bCs/>
                <w:sz w:val="20"/>
                <w:szCs w:val="20"/>
              </w:rPr>
              <w:t>Działania promocyjno-informacyjne</w:t>
            </w:r>
          </w:p>
        </w:tc>
      </w:tr>
      <w:tr w:rsidR="00001271" w:rsidRPr="00BE4EAC" w:rsidTr="00603574">
        <w:trPr>
          <w:trHeight w:hRule="exact" w:val="2539"/>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11.1</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beneficjent realizuje działania informacyjno-promocyjne zgodnie z wymogami wskazanymi w umowie o dofinansowanie oraz w zgodnie z </w:t>
            </w:r>
            <w:r w:rsidRPr="00BE4EAC">
              <w:rPr>
                <w:rFonts w:ascii="Arial" w:hAnsi="Arial" w:cs="Arial"/>
                <w:b/>
                <w:bCs/>
                <w:i/>
                <w:iCs/>
                <w:sz w:val="16"/>
                <w:szCs w:val="16"/>
              </w:rPr>
              <w:t>Podręcznikiem beneficjentów programów polityki spójności 2014-2020 w zakresie informacji i promocji i Księgą identyfikacji wizualnej znaku marki Fundusze Europejskie i znaków programów polityki spójności na lata 2014-2020?</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11.2</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należycie informuje społeczeństwo o otrzymaniu wsparcia z Unii Europejskiej, w tym z Funduszu oraz z Programu?, a w szczególności:</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realizowane działania są adekwatne do zakresu merytorycznego i zasięgu oddziaływania projektu?</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470"/>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B)</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prawidłowo oznakowano miejsce realizacji projektu?</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dokumentacja merytoryczna, strona internetowa projektu oraz inne materiały informacyjne zostały oznakowane znakiem Unii Europejskiej</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sectPr w:rsidR="00001271" w:rsidRPr="00BE4EAC">
          <w:pgSz w:w="16838" w:h="11899" w:orient="landscape"/>
          <w:pgMar w:top="1416" w:right="1430" w:bottom="701" w:left="1306" w:header="708" w:footer="708"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715"/>
        <w:gridCol w:w="3710"/>
        <w:gridCol w:w="552"/>
        <w:gridCol w:w="710"/>
        <w:gridCol w:w="1262"/>
        <w:gridCol w:w="7042"/>
      </w:tblGrid>
      <w:tr w:rsidR="00001271" w:rsidRPr="00BE4EAC" w:rsidTr="00603574">
        <w:trPr>
          <w:trHeight w:hRule="exact" w:val="116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FE7839">
            <w:pPr>
              <w:pStyle w:val="Stopka"/>
              <w:rPr>
                <w:rFonts w:ascii="Arial" w:hAnsi="Arial" w:cs="Arial"/>
                <w:b/>
                <w:bCs/>
                <w:sz w:val="16"/>
                <w:szCs w:val="16"/>
              </w:rPr>
            </w:pPr>
            <w:r w:rsidRPr="00BE4EAC">
              <w:rPr>
                <w:rFonts w:ascii="Arial" w:hAnsi="Arial" w:cs="Arial"/>
                <w:b/>
                <w:bCs/>
                <w:sz w:val="16"/>
                <w:szCs w:val="16"/>
              </w:rPr>
              <w:t xml:space="preserve">wraz ze słownym odniesieniem do Unii Europejskiej i do Europejskiego Funduszu Społecznego oraz znakiem Fundusze Europejskie wraz z </w:t>
            </w:r>
            <w:r w:rsidRPr="00FE7839">
              <w:rPr>
                <w:rFonts w:ascii="Arial" w:hAnsi="Arial" w:cs="Arial"/>
                <w:b/>
                <w:bCs/>
                <w:sz w:val="16"/>
                <w:szCs w:val="16"/>
              </w:rPr>
              <w:t xml:space="preserve">nazwą </w:t>
            </w:r>
            <w:r w:rsidR="00FE7839" w:rsidRPr="00FE7839">
              <w:rPr>
                <w:rFonts w:ascii="Arial" w:hAnsi="Arial" w:cs="Arial"/>
                <w:b/>
                <w:bCs/>
                <w:sz w:val="16"/>
                <w:szCs w:val="16"/>
              </w:rPr>
              <w:t>Regionalnego Programu Operacyjnego Lubuskie 2020</w:t>
            </w:r>
            <w:r w:rsidRPr="00BE4EAC">
              <w:rPr>
                <w:rFonts w:ascii="Arial" w:hAnsi="Arial" w:cs="Arial"/>
                <w:b/>
                <w:bCs/>
                <w:sz w:val="16"/>
                <w:szCs w:val="16"/>
              </w:rPr>
              <w:t>?</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11.3</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na stronie internetowej, (jeśli ją posiada) zamieścił krótki opis projektu?</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2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11.4</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ponosi wydatki związane z działaniami informacyjno-promocyjnymi w ramach kosztów bezpośrednich?</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89715F" w:rsidTr="00603574">
        <w:trPr>
          <w:trHeight w:hRule="exact" w:val="617"/>
        </w:trPr>
        <w:tc>
          <w:tcPr>
            <w:tcW w:w="13991" w:type="dxa"/>
            <w:gridSpan w:val="6"/>
            <w:tcBorders>
              <w:top w:val="single" w:sz="6" w:space="0" w:color="auto"/>
              <w:left w:val="single" w:sz="6" w:space="0" w:color="auto"/>
              <w:bottom w:val="single" w:sz="6" w:space="0" w:color="auto"/>
              <w:right w:val="single" w:sz="6" w:space="0" w:color="auto"/>
            </w:tcBorders>
            <w:shd w:val="clear" w:color="auto" w:fill="F2F2F2"/>
          </w:tcPr>
          <w:p w:rsidR="00001271" w:rsidRPr="0089715F" w:rsidRDefault="00001271" w:rsidP="00603574">
            <w:pPr>
              <w:pStyle w:val="Stopka"/>
              <w:numPr>
                <w:ilvl w:val="0"/>
                <w:numId w:val="2"/>
              </w:numPr>
              <w:tabs>
                <w:tab w:val="clear" w:pos="4536"/>
                <w:tab w:val="center" w:pos="669"/>
              </w:tabs>
              <w:rPr>
                <w:rFonts w:ascii="Arial" w:hAnsi="Arial" w:cs="Arial"/>
                <w:b/>
                <w:bCs/>
                <w:sz w:val="20"/>
                <w:szCs w:val="20"/>
              </w:rPr>
            </w:pPr>
            <w:r w:rsidRPr="0089715F">
              <w:rPr>
                <w:rFonts w:ascii="Arial" w:hAnsi="Arial" w:cs="Arial"/>
                <w:b/>
                <w:bCs/>
                <w:sz w:val="20"/>
                <w:szCs w:val="20"/>
              </w:rPr>
              <w:t>Wizyta monitoringowa</w:t>
            </w:r>
          </w:p>
        </w:tc>
      </w:tr>
      <w:tr w:rsidR="00E93F70" w:rsidRPr="00BE4EAC" w:rsidTr="00EB169C">
        <w:trPr>
          <w:trHeight w:hRule="exact" w:val="442"/>
        </w:trPr>
        <w:tc>
          <w:tcPr>
            <w:tcW w:w="13991" w:type="dxa"/>
            <w:gridSpan w:val="6"/>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r>
              <w:rPr>
                <w:rFonts w:ascii="Arial" w:hAnsi="Arial" w:cs="Arial"/>
                <w:b/>
                <w:bCs/>
                <w:sz w:val="16"/>
                <w:szCs w:val="16"/>
              </w:rPr>
              <w:t xml:space="preserve"> 12.1 Ogólne kryteria </w:t>
            </w:r>
          </w:p>
        </w:tc>
      </w:tr>
      <w:tr w:rsidR="00E93F70" w:rsidRPr="00BE4EAC" w:rsidTr="00EB169C">
        <w:trPr>
          <w:trHeight w:hRule="exact" w:val="1115"/>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r>
              <w:rPr>
                <w:rFonts w:ascii="Arial" w:hAnsi="Arial" w:cs="Arial"/>
                <w:b/>
                <w:bCs/>
                <w:sz w:val="16"/>
                <w:szCs w:val="16"/>
              </w:rPr>
              <w:t>A)</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r>
              <w:rPr>
                <w:rFonts w:ascii="Arial" w:hAnsi="Arial" w:cs="Arial"/>
                <w:b/>
                <w:bCs/>
                <w:sz w:val="16"/>
                <w:szCs w:val="16"/>
              </w:rPr>
              <w:t>Czy wizytowana forma wsparcia odbywa się w terminie i miejscu wskazanym w harmonogramie realizacji wsparcia, udostępnionym przez beneficjenta zgodnie z umową o dofinansowanie?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p>
        </w:tc>
      </w:tr>
      <w:tr w:rsidR="00E93F70" w:rsidRPr="00BE4EAC" w:rsidTr="00EB169C">
        <w:trPr>
          <w:trHeight w:hRule="exact" w:val="719"/>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r>
              <w:rPr>
                <w:rFonts w:ascii="Arial" w:hAnsi="Arial" w:cs="Arial"/>
                <w:b/>
                <w:bCs/>
                <w:sz w:val="16"/>
                <w:szCs w:val="16"/>
              </w:rPr>
              <w:t>B)</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r>
              <w:rPr>
                <w:rFonts w:ascii="Arial" w:hAnsi="Arial" w:cs="Arial"/>
                <w:b/>
                <w:bCs/>
                <w:sz w:val="16"/>
                <w:szCs w:val="16"/>
              </w:rPr>
              <w:t>Czy wizytowana forma wsparcia jest zgodna z celem projektu oraz wpisuje si</w:t>
            </w:r>
            <w:r w:rsidR="00A12860">
              <w:rPr>
                <w:rFonts w:ascii="Arial" w:hAnsi="Arial" w:cs="Arial"/>
                <w:b/>
                <w:bCs/>
                <w:sz w:val="16"/>
                <w:szCs w:val="16"/>
              </w:rPr>
              <w:t>ę w cele szczegółowe RPO Lubuskie 2020</w:t>
            </w:r>
            <w:r>
              <w:rPr>
                <w:rFonts w:ascii="Arial" w:hAnsi="Arial" w:cs="Arial"/>
                <w:b/>
                <w:bCs/>
                <w:sz w:val="16"/>
                <w:szCs w:val="16"/>
              </w:rPr>
              <w:t>?</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p>
        </w:tc>
      </w:tr>
      <w:tr w:rsidR="00001271" w:rsidRPr="00BE4EAC" w:rsidTr="000C36FC">
        <w:trPr>
          <w:trHeight w:hRule="exact" w:val="1849"/>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E93F70" w:rsidP="00603574">
            <w:pPr>
              <w:pStyle w:val="Stopka"/>
              <w:rPr>
                <w:rFonts w:ascii="Arial" w:hAnsi="Arial" w:cs="Arial"/>
                <w:b/>
                <w:bCs/>
                <w:sz w:val="16"/>
                <w:szCs w:val="16"/>
              </w:rPr>
            </w:pPr>
            <w:r>
              <w:rPr>
                <w:rFonts w:ascii="Arial" w:hAnsi="Arial" w:cs="Arial"/>
                <w:b/>
                <w:bCs/>
                <w:sz w:val="16"/>
                <w:szCs w:val="16"/>
              </w:rPr>
              <w:t xml:space="preserve">C) </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w:t>
            </w:r>
            <w:r w:rsidR="00E93F70">
              <w:rPr>
                <w:rFonts w:ascii="Arial" w:hAnsi="Arial" w:cs="Arial"/>
                <w:b/>
                <w:bCs/>
                <w:sz w:val="16"/>
                <w:szCs w:val="16"/>
              </w:rPr>
              <w:t xml:space="preserve">wizytowana </w:t>
            </w:r>
            <w:r w:rsidRPr="00BE4EAC">
              <w:rPr>
                <w:rFonts w:ascii="Arial" w:hAnsi="Arial" w:cs="Arial"/>
                <w:b/>
                <w:bCs/>
                <w:sz w:val="16"/>
                <w:szCs w:val="16"/>
              </w:rPr>
              <w:t xml:space="preserve">forma wsparcia jest zgodna z </w:t>
            </w:r>
            <w:r w:rsidR="00E93F70">
              <w:rPr>
                <w:rFonts w:ascii="Arial" w:hAnsi="Arial" w:cs="Arial"/>
                <w:b/>
                <w:bCs/>
                <w:sz w:val="16"/>
                <w:szCs w:val="16"/>
              </w:rPr>
              <w:t xml:space="preserve">umową o dofinansowanie realizacji projektu podpisaną z beneficjentem i zatwierdzonym </w:t>
            </w:r>
            <w:r w:rsidR="00E93F70" w:rsidRPr="00BE4EAC">
              <w:rPr>
                <w:rFonts w:ascii="Arial" w:hAnsi="Arial" w:cs="Arial"/>
                <w:b/>
                <w:bCs/>
                <w:sz w:val="16"/>
                <w:szCs w:val="16"/>
              </w:rPr>
              <w:t xml:space="preserve"> </w:t>
            </w:r>
            <w:r w:rsidRPr="00BE4EAC">
              <w:rPr>
                <w:rFonts w:ascii="Arial" w:hAnsi="Arial" w:cs="Arial"/>
                <w:b/>
                <w:bCs/>
                <w:sz w:val="16"/>
                <w:szCs w:val="16"/>
              </w:rPr>
              <w:t>wnioskiem o dofinansowanie, m.in. w zakresie:</w:t>
            </w:r>
          </w:p>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w:t>
            </w:r>
            <w:r>
              <w:rPr>
                <w:rFonts w:ascii="Arial" w:hAnsi="Arial" w:cs="Arial"/>
                <w:b/>
                <w:bCs/>
                <w:sz w:val="16"/>
                <w:szCs w:val="16"/>
              </w:rPr>
              <w:t xml:space="preserve"> tematyki wsparcia,</w:t>
            </w:r>
            <w:r w:rsidRPr="00BE4EAC">
              <w:rPr>
                <w:rFonts w:ascii="Arial" w:hAnsi="Arial" w:cs="Arial"/>
                <w:b/>
                <w:bCs/>
                <w:sz w:val="16"/>
                <w:szCs w:val="16"/>
              </w:rPr>
              <w:tab/>
              <w:t>tematyki wsparcia,</w:t>
            </w:r>
          </w:p>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w:t>
            </w:r>
            <w:r>
              <w:rPr>
                <w:rFonts w:ascii="Arial" w:hAnsi="Arial" w:cs="Arial"/>
                <w:b/>
                <w:bCs/>
                <w:sz w:val="16"/>
                <w:szCs w:val="16"/>
              </w:rPr>
              <w:t xml:space="preserve"> </w:t>
            </w:r>
            <w:r w:rsidRPr="00BE4EAC">
              <w:rPr>
                <w:rFonts w:ascii="Arial" w:hAnsi="Arial" w:cs="Arial"/>
                <w:b/>
                <w:bCs/>
                <w:sz w:val="16"/>
                <w:szCs w:val="16"/>
              </w:rPr>
              <w:t>terminu realizacji wsparcia,</w:t>
            </w:r>
          </w:p>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w:t>
            </w:r>
            <w:r>
              <w:rPr>
                <w:rFonts w:ascii="Arial" w:hAnsi="Arial" w:cs="Arial"/>
                <w:b/>
                <w:bCs/>
                <w:sz w:val="16"/>
                <w:szCs w:val="16"/>
              </w:rPr>
              <w:t xml:space="preserve"> </w:t>
            </w:r>
            <w:r w:rsidRPr="00BE4EAC">
              <w:rPr>
                <w:rFonts w:ascii="Arial" w:hAnsi="Arial" w:cs="Arial"/>
                <w:b/>
                <w:bCs/>
                <w:sz w:val="16"/>
                <w:szCs w:val="16"/>
              </w:rPr>
              <w:t>sposobu udzielania wsparcia,</w:t>
            </w:r>
          </w:p>
          <w:p w:rsidR="00E93F70" w:rsidRDefault="00001271" w:rsidP="00603574">
            <w:pPr>
              <w:pStyle w:val="Stopka"/>
              <w:rPr>
                <w:rFonts w:ascii="Arial" w:hAnsi="Arial" w:cs="Arial"/>
                <w:b/>
                <w:bCs/>
                <w:sz w:val="16"/>
                <w:szCs w:val="16"/>
              </w:rPr>
            </w:pPr>
            <w:r w:rsidRPr="00BE4EAC">
              <w:rPr>
                <w:rFonts w:ascii="Arial" w:hAnsi="Arial" w:cs="Arial"/>
                <w:b/>
                <w:bCs/>
                <w:sz w:val="16"/>
                <w:szCs w:val="16"/>
              </w:rPr>
              <w:t>-</w:t>
            </w:r>
            <w:r>
              <w:rPr>
                <w:rFonts w:ascii="Arial" w:hAnsi="Arial" w:cs="Arial"/>
                <w:b/>
                <w:bCs/>
                <w:sz w:val="16"/>
                <w:szCs w:val="16"/>
              </w:rPr>
              <w:t xml:space="preserve"> liczby uczestników?</w:t>
            </w:r>
          </w:p>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b/>
              <w:t>liczby uczestników?</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E93F70" w:rsidRPr="00BE4EAC" w:rsidTr="00EB169C">
        <w:trPr>
          <w:trHeight w:hRule="exact" w:val="1065"/>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93F70" w:rsidRDefault="00E93F70" w:rsidP="00EB169C">
            <w:pPr>
              <w:pStyle w:val="Stopka"/>
              <w:rPr>
                <w:rFonts w:ascii="Arial" w:hAnsi="Arial" w:cs="Arial"/>
                <w:b/>
                <w:bCs/>
                <w:sz w:val="16"/>
                <w:szCs w:val="16"/>
              </w:rPr>
            </w:pPr>
            <w:r>
              <w:rPr>
                <w:rFonts w:ascii="Arial" w:hAnsi="Arial" w:cs="Arial"/>
                <w:b/>
                <w:bCs/>
                <w:sz w:val="16"/>
                <w:szCs w:val="16"/>
              </w:rPr>
              <w:t>D)</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r>
              <w:rPr>
                <w:rFonts w:ascii="Arial" w:hAnsi="Arial" w:cs="Arial"/>
                <w:b/>
                <w:bCs/>
                <w:sz w:val="16"/>
                <w:szCs w:val="16"/>
              </w:rPr>
              <w:t xml:space="preserve">Czy sprzęt, wyposażenie oraz elementy infrastruktury zakupione w celu udzielania wsparcia są dostępne w miejscu realizacji formy wsparcia </w:t>
            </w:r>
            <w:proofErr w:type="spellStart"/>
            <w:r>
              <w:rPr>
                <w:rFonts w:ascii="Arial" w:hAnsi="Arial" w:cs="Arial"/>
                <w:b/>
                <w:bCs/>
                <w:sz w:val="16"/>
                <w:szCs w:val="16"/>
              </w:rPr>
              <w:t>isą</w:t>
            </w:r>
            <w:proofErr w:type="spellEnd"/>
            <w:r>
              <w:rPr>
                <w:rFonts w:ascii="Arial" w:hAnsi="Arial" w:cs="Arial"/>
                <w:b/>
                <w:bCs/>
                <w:sz w:val="16"/>
                <w:szCs w:val="16"/>
              </w:rPr>
              <w:t xml:space="preserve"> wykorzystywane zgodnie z przeznaczeniem?</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p>
        </w:tc>
      </w:tr>
      <w:tr w:rsidR="00E93F70" w:rsidRPr="00BE4EAC" w:rsidTr="00EB169C">
        <w:trPr>
          <w:trHeight w:hRule="exact" w:val="579"/>
        </w:trPr>
        <w:tc>
          <w:tcPr>
            <w:tcW w:w="13991" w:type="dxa"/>
            <w:gridSpan w:val="6"/>
            <w:tcBorders>
              <w:top w:val="single" w:sz="6" w:space="0" w:color="auto"/>
              <w:left w:val="single" w:sz="6" w:space="0" w:color="auto"/>
              <w:bottom w:val="single" w:sz="6" w:space="0" w:color="auto"/>
              <w:right w:val="single" w:sz="6" w:space="0" w:color="auto"/>
            </w:tcBorders>
            <w:shd w:val="clear" w:color="auto" w:fill="FFFFFF"/>
          </w:tcPr>
          <w:p w:rsidR="00E93F70" w:rsidRPr="00BE4EAC" w:rsidRDefault="00E93F70" w:rsidP="00EB169C">
            <w:pPr>
              <w:pStyle w:val="Stopka"/>
              <w:rPr>
                <w:rFonts w:ascii="Arial" w:hAnsi="Arial" w:cs="Arial"/>
                <w:b/>
                <w:bCs/>
                <w:sz w:val="16"/>
                <w:szCs w:val="16"/>
              </w:rPr>
            </w:pPr>
            <w:r>
              <w:rPr>
                <w:rFonts w:ascii="Arial" w:hAnsi="Arial" w:cs="Arial"/>
                <w:b/>
                <w:bCs/>
                <w:sz w:val="16"/>
                <w:szCs w:val="16"/>
              </w:rPr>
              <w:t>12.2 Uczestnicy wsparcia</w:t>
            </w:r>
          </w:p>
        </w:tc>
      </w:tr>
      <w:tr w:rsidR="00001271" w:rsidRPr="00BE4EAC" w:rsidTr="000C36FC">
        <w:trPr>
          <w:trHeight w:hRule="exact" w:val="157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E93F70" w:rsidP="00603574">
            <w:pPr>
              <w:pStyle w:val="Stopka"/>
              <w:rPr>
                <w:rFonts w:ascii="Arial" w:hAnsi="Arial" w:cs="Arial"/>
                <w:b/>
                <w:bCs/>
                <w:sz w:val="16"/>
                <w:szCs w:val="16"/>
              </w:rPr>
            </w:pPr>
            <w:r>
              <w:rPr>
                <w:rFonts w:ascii="Arial" w:hAnsi="Arial" w:cs="Arial"/>
                <w:b/>
                <w:bCs/>
                <w:sz w:val="16"/>
                <w:szCs w:val="16"/>
              </w:rPr>
              <w:lastRenderedPageBreak/>
              <w:t>A)</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E93F70">
            <w:pPr>
              <w:pStyle w:val="Stopka"/>
              <w:rPr>
                <w:rFonts w:ascii="Arial" w:hAnsi="Arial" w:cs="Arial"/>
                <w:b/>
                <w:bCs/>
                <w:sz w:val="16"/>
                <w:szCs w:val="16"/>
              </w:rPr>
            </w:pPr>
            <w:r w:rsidRPr="00BE4EAC">
              <w:rPr>
                <w:rFonts w:ascii="Arial" w:hAnsi="Arial" w:cs="Arial"/>
                <w:b/>
                <w:bCs/>
                <w:sz w:val="16"/>
                <w:szCs w:val="16"/>
              </w:rPr>
              <w:t>Czy</w:t>
            </w:r>
            <w:r w:rsidR="00E93F70">
              <w:rPr>
                <w:rFonts w:ascii="Arial" w:hAnsi="Arial" w:cs="Arial"/>
                <w:b/>
                <w:bCs/>
                <w:sz w:val="16"/>
                <w:szCs w:val="16"/>
              </w:rPr>
              <w:t xml:space="preserve"> wizytowana</w:t>
            </w:r>
            <w:r w:rsidRPr="00BE4EAC">
              <w:rPr>
                <w:rFonts w:ascii="Arial" w:hAnsi="Arial" w:cs="Arial"/>
                <w:b/>
                <w:bCs/>
                <w:sz w:val="16"/>
                <w:szCs w:val="16"/>
              </w:rPr>
              <w:t xml:space="preserve"> forma wsparcia </w:t>
            </w:r>
            <w:r w:rsidR="00E93F70" w:rsidRPr="00E93F70">
              <w:rPr>
                <w:rFonts w:ascii="Arial" w:hAnsi="Arial" w:cs="Arial"/>
                <w:b/>
                <w:bCs/>
                <w:sz w:val="16"/>
                <w:szCs w:val="16"/>
              </w:rPr>
              <w:t>skierowana jest do odpowiedniej grupy docelowej, wskazanej we wniosku? (na podstawie informacji uzyskanych od uczestników</w:t>
            </w:r>
            <w:r w:rsidRPr="00BE4EAC">
              <w:rPr>
                <w:rFonts w:ascii="Arial" w:hAnsi="Arial" w:cs="Arial"/>
                <w:b/>
                <w:bCs/>
                <w:sz w:val="16"/>
                <w:szCs w:val="16"/>
              </w:rPr>
              <w:t>?</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39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E93F70" w:rsidP="00603574">
            <w:pPr>
              <w:pStyle w:val="Stopka"/>
              <w:rPr>
                <w:rFonts w:ascii="Arial" w:hAnsi="Arial" w:cs="Arial"/>
                <w:b/>
                <w:bCs/>
                <w:sz w:val="16"/>
                <w:szCs w:val="16"/>
              </w:rPr>
            </w:pPr>
            <w:r>
              <w:rPr>
                <w:rFonts w:ascii="Arial" w:hAnsi="Arial" w:cs="Arial"/>
                <w:b/>
                <w:bCs/>
                <w:sz w:val="16"/>
                <w:szCs w:val="16"/>
              </w:rPr>
              <w:t xml:space="preserve">B) </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E93F70">
            <w:pPr>
              <w:pStyle w:val="Stopka"/>
              <w:rPr>
                <w:rFonts w:ascii="Arial" w:hAnsi="Arial" w:cs="Arial"/>
                <w:b/>
                <w:bCs/>
                <w:sz w:val="16"/>
                <w:szCs w:val="16"/>
              </w:rPr>
            </w:pPr>
            <w:r w:rsidRPr="00BE4EAC">
              <w:rPr>
                <w:rFonts w:ascii="Arial" w:hAnsi="Arial" w:cs="Arial"/>
                <w:b/>
                <w:bCs/>
                <w:sz w:val="16"/>
                <w:szCs w:val="16"/>
              </w:rPr>
              <w:t>Czy liczba osób podpisanych na liście obecności jest zgodna z liczbą osób obecnych</w:t>
            </w:r>
            <w:r w:rsidR="00E93F70" w:rsidRPr="00E93F70">
              <w:rPr>
                <w:rFonts w:ascii="Arial" w:hAnsi="Arial" w:cs="Arial"/>
                <w:b/>
                <w:bCs/>
                <w:sz w:val="16"/>
                <w:szCs w:val="16"/>
              </w:rPr>
              <w:t xml:space="preserve"> w miejscu realizowanej usługi?</w:t>
            </w:r>
            <w:r w:rsidRPr="00BE4EAC">
              <w:rPr>
                <w:rFonts w:ascii="Arial" w:hAnsi="Arial" w:cs="Arial"/>
                <w:b/>
                <w:bCs/>
                <w:sz w:val="16"/>
                <w:szCs w:val="16"/>
              </w:rPr>
              <w:t>?</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102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E93F70" w:rsidP="00603574">
            <w:pPr>
              <w:pStyle w:val="Stopka"/>
              <w:rPr>
                <w:rFonts w:ascii="Arial" w:hAnsi="Arial" w:cs="Arial"/>
                <w:b/>
                <w:bCs/>
                <w:sz w:val="16"/>
                <w:szCs w:val="16"/>
              </w:rPr>
            </w:pPr>
            <w:r>
              <w:rPr>
                <w:rFonts w:ascii="Arial" w:hAnsi="Arial" w:cs="Arial"/>
                <w:b/>
                <w:bCs/>
                <w:sz w:val="16"/>
                <w:szCs w:val="16"/>
              </w:rPr>
              <w:t xml:space="preserve">C) </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A12860">
            <w:pPr>
              <w:pStyle w:val="Stopka"/>
              <w:rPr>
                <w:rFonts w:ascii="Arial" w:hAnsi="Arial" w:cs="Arial"/>
                <w:b/>
                <w:bCs/>
                <w:sz w:val="16"/>
                <w:szCs w:val="16"/>
              </w:rPr>
            </w:pPr>
            <w:r w:rsidRPr="00BE4EAC">
              <w:rPr>
                <w:rFonts w:ascii="Arial" w:hAnsi="Arial" w:cs="Arial"/>
                <w:b/>
                <w:bCs/>
                <w:sz w:val="16"/>
                <w:szCs w:val="16"/>
              </w:rPr>
              <w:t>Czy pomieszczenia, w których realizowana jest</w:t>
            </w:r>
            <w:r w:rsidR="00A12860">
              <w:rPr>
                <w:rFonts w:ascii="Arial" w:hAnsi="Arial" w:cs="Arial"/>
                <w:b/>
                <w:bCs/>
                <w:sz w:val="16"/>
                <w:szCs w:val="16"/>
              </w:rPr>
              <w:t xml:space="preserve"> usługa są dostosowane pod kątem potrzeb osób  z niepełnosprawnościami? </w:t>
            </w:r>
            <w:r w:rsidRPr="00BE4EAC">
              <w:rPr>
                <w:rFonts w:ascii="Arial" w:hAnsi="Arial" w:cs="Arial"/>
                <w:b/>
                <w:bCs/>
                <w:sz w:val="16"/>
                <w:szCs w:val="16"/>
              </w:rPr>
              <w:t xml:space="preserve"> </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A12860" w:rsidRPr="00BE4EAC" w:rsidTr="00EB169C">
        <w:trPr>
          <w:trHeight w:hRule="exact" w:val="714"/>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r>
              <w:rPr>
                <w:rFonts w:ascii="Arial" w:hAnsi="Arial" w:cs="Arial"/>
                <w:b/>
                <w:bCs/>
                <w:sz w:val="16"/>
                <w:szCs w:val="16"/>
              </w:rPr>
              <w:t>D)</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r>
              <w:rPr>
                <w:rFonts w:ascii="Arial" w:hAnsi="Arial" w:cs="Arial"/>
                <w:b/>
                <w:bCs/>
                <w:sz w:val="16"/>
                <w:szCs w:val="16"/>
              </w:rPr>
              <w:t>Czy materiały i środki niezbędne do realizacji wsparcia są dostosowane do potrzeb osób z niepełnosprawnościami?</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p>
        </w:tc>
      </w:tr>
      <w:tr w:rsidR="00001271" w:rsidRPr="00BE4EAC" w:rsidTr="00603574">
        <w:trPr>
          <w:trHeight w:hRule="exact" w:val="245"/>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A12860" w:rsidP="00603574">
            <w:pPr>
              <w:pStyle w:val="Stopka"/>
              <w:rPr>
                <w:rFonts w:ascii="Arial" w:hAnsi="Arial" w:cs="Arial"/>
                <w:b/>
                <w:bCs/>
                <w:sz w:val="16"/>
                <w:szCs w:val="16"/>
              </w:rPr>
            </w:pPr>
            <w:r>
              <w:rPr>
                <w:rFonts w:ascii="Arial" w:hAnsi="Arial" w:cs="Arial"/>
                <w:b/>
                <w:bCs/>
                <w:sz w:val="16"/>
                <w:szCs w:val="16"/>
              </w:rPr>
              <w:t xml:space="preserve">E) </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uczestnik projektu wie, że bierze</w:t>
            </w:r>
            <w:r w:rsidR="00A12860">
              <w:rPr>
                <w:rFonts w:ascii="Arial" w:hAnsi="Arial" w:cs="Arial"/>
                <w:b/>
                <w:bCs/>
                <w:sz w:val="16"/>
                <w:szCs w:val="16"/>
              </w:rPr>
              <w:t xml:space="preserve"> </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sectPr w:rsidR="00001271" w:rsidRPr="00BE4EAC">
          <w:pgSz w:w="16838" w:h="11899" w:orient="landscape"/>
          <w:pgMar w:top="1416" w:right="1435" w:bottom="701" w:left="1306" w:header="708" w:footer="708"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715"/>
        <w:gridCol w:w="3710"/>
        <w:gridCol w:w="552"/>
        <w:gridCol w:w="710"/>
        <w:gridCol w:w="1262"/>
        <w:gridCol w:w="7042"/>
      </w:tblGrid>
      <w:tr w:rsidR="00001271" w:rsidRPr="00BE4EAC" w:rsidTr="00603574">
        <w:trPr>
          <w:trHeight w:hRule="exact" w:val="475"/>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udział w projekcie dofinansowanym z EFS?</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A12860" w:rsidRPr="00BE4EAC" w:rsidTr="00EB169C">
        <w:trPr>
          <w:trHeight w:hRule="exact" w:val="406"/>
        </w:trPr>
        <w:tc>
          <w:tcPr>
            <w:tcW w:w="13991" w:type="dxa"/>
            <w:gridSpan w:val="6"/>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r>
              <w:rPr>
                <w:rFonts w:ascii="Arial" w:hAnsi="Arial" w:cs="Arial"/>
                <w:b/>
                <w:bCs/>
                <w:sz w:val="16"/>
                <w:szCs w:val="16"/>
              </w:rPr>
              <w:t>12.3 Aspekty merytoryczne</w:t>
            </w:r>
          </w:p>
        </w:tc>
      </w:tr>
      <w:tr w:rsidR="00001271" w:rsidRPr="00BE4EAC" w:rsidTr="000C36FC">
        <w:trPr>
          <w:trHeight w:hRule="exact" w:val="1550"/>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A12860" w:rsidP="00603574">
            <w:pPr>
              <w:pStyle w:val="Stopka"/>
              <w:rPr>
                <w:rFonts w:ascii="Arial" w:hAnsi="Arial" w:cs="Arial"/>
                <w:b/>
                <w:bCs/>
                <w:sz w:val="16"/>
                <w:szCs w:val="16"/>
              </w:rPr>
            </w:pPr>
            <w:r>
              <w:rPr>
                <w:rFonts w:ascii="Arial" w:hAnsi="Arial" w:cs="Arial"/>
                <w:b/>
                <w:bCs/>
                <w:sz w:val="16"/>
                <w:szCs w:val="16"/>
              </w:rPr>
              <w:t xml:space="preserve">A) </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Default="00001271" w:rsidP="00A12860">
            <w:pPr>
              <w:pStyle w:val="Stopka"/>
              <w:rPr>
                <w:rFonts w:ascii="Arial" w:hAnsi="Arial" w:cs="Arial"/>
                <w:b/>
                <w:bCs/>
                <w:sz w:val="16"/>
                <w:szCs w:val="16"/>
              </w:rPr>
            </w:pPr>
            <w:r w:rsidRPr="00BE4EAC">
              <w:rPr>
                <w:rFonts w:ascii="Arial" w:hAnsi="Arial" w:cs="Arial"/>
                <w:b/>
                <w:bCs/>
                <w:sz w:val="16"/>
                <w:szCs w:val="16"/>
              </w:rPr>
              <w:t xml:space="preserve">Czy uczestnicy projektu są zadowoleni z udziału w </w:t>
            </w:r>
            <w:r w:rsidR="00A12860">
              <w:rPr>
                <w:rFonts w:ascii="Arial" w:hAnsi="Arial" w:cs="Arial"/>
                <w:b/>
                <w:bCs/>
                <w:sz w:val="16"/>
                <w:szCs w:val="16"/>
              </w:rPr>
              <w:t>monitorowanej</w:t>
            </w:r>
            <w:r w:rsidR="00A12860" w:rsidRPr="00BE4EAC">
              <w:rPr>
                <w:rFonts w:ascii="Arial" w:hAnsi="Arial" w:cs="Arial"/>
                <w:b/>
                <w:bCs/>
                <w:sz w:val="16"/>
                <w:szCs w:val="16"/>
              </w:rPr>
              <w:t xml:space="preserve"> </w:t>
            </w:r>
            <w:r w:rsidRPr="00BE4EAC">
              <w:rPr>
                <w:rFonts w:ascii="Arial" w:hAnsi="Arial" w:cs="Arial"/>
                <w:b/>
                <w:bCs/>
                <w:sz w:val="16"/>
                <w:szCs w:val="16"/>
              </w:rPr>
              <w:t xml:space="preserve"> formie wsparcia</w:t>
            </w:r>
            <w:r w:rsidR="00A12860">
              <w:rPr>
                <w:rFonts w:ascii="Arial" w:hAnsi="Arial" w:cs="Arial"/>
                <w:b/>
                <w:bCs/>
                <w:sz w:val="16"/>
                <w:szCs w:val="16"/>
              </w:rPr>
              <w:t>, tj. czy wsparcie jest dopasowane do ich potrzeb</w:t>
            </w:r>
            <w:r w:rsidRPr="00BE4EAC">
              <w:rPr>
                <w:rFonts w:ascii="Arial" w:hAnsi="Arial" w:cs="Arial"/>
                <w:b/>
                <w:bCs/>
                <w:sz w:val="16"/>
                <w:szCs w:val="16"/>
              </w:rPr>
              <w:t>?</w:t>
            </w:r>
          </w:p>
          <w:p w:rsidR="00A12860" w:rsidRDefault="00A12860" w:rsidP="00A12860">
            <w:pPr>
              <w:pStyle w:val="Stopka"/>
              <w:rPr>
                <w:rFonts w:ascii="Arial" w:hAnsi="Arial" w:cs="Arial"/>
                <w:b/>
                <w:bCs/>
                <w:sz w:val="16"/>
                <w:szCs w:val="16"/>
              </w:rPr>
            </w:pPr>
          </w:p>
          <w:p w:rsidR="00A12860" w:rsidRPr="00BE4EAC" w:rsidRDefault="00A12860" w:rsidP="00A12860">
            <w:pPr>
              <w:pStyle w:val="Stopka"/>
              <w:rPr>
                <w:rFonts w:ascii="Arial" w:hAnsi="Arial" w:cs="Arial"/>
                <w:b/>
                <w:bCs/>
                <w:sz w:val="16"/>
                <w:szCs w:val="16"/>
              </w:rPr>
            </w:pPr>
            <w:r w:rsidRPr="00A12860">
              <w:rPr>
                <w:rFonts w:ascii="Arial" w:hAnsi="Arial" w:cs="Arial"/>
                <w:b/>
                <w:bCs/>
                <w:i/>
                <w:sz w:val="16"/>
                <w:szCs w:val="16"/>
              </w:rPr>
              <w:t>Proszę opisać wyniki ankiet/wywiadów, rozmów i innych dostępnych źródeł informacji.</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0C36FC">
        <w:trPr>
          <w:trHeight w:hRule="exact" w:val="2409"/>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A12860" w:rsidP="00603574">
            <w:pPr>
              <w:pStyle w:val="Stopka"/>
              <w:rPr>
                <w:rFonts w:ascii="Arial" w:hAnsi="Arial" w:cs="Arial"/>
                <w:b/>
                <w:bCs/>
                <w:sz w:val="16"/>
                <w:szCs w:val="16"/>
              </w:rPr>
            </w:pPr>
            <w:r>
              <w:rPr>
                <w:rFonts w:ascii="Arial" w:hAnsi="Arial" w:cs="Arial"/>
                <w:b/>
                <w:bCs/>
                <w:sz w:val="16"/>
                <w:szCs w:val="16"/>
              </w:rPr>
              <w:t xml:space="preserve">B) </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A12860" w:rsidRPr="00A12860" w:rsidRDefault="00A12860" w:rsidP="00A12860">
            <w:pPr>
              <w:tabs>
                <w:tab w:val="center" w:pos="4536"/>
                <w:tab w:val="right" w:pos="9072"/>
              </w:tabs>
              <w:spacing w:after="0" w:line="240" w:lineRule="auto"/>
              <w:rPr>
                <w:rFonts w:ascii="Arial" w:hAnsi="Arial" w:cs="Arial"/>
                <w:b/>
                <w:bCs/>
                <w:sz w:val="16"/>
                <w:szCs w:val="16"/>
              </w:rPr>
            </w:pPr>
            <w:r w:rsidRPr="00A12860">
              <w:rPr>
                <w:rFonts w:ascii="Arial" w:hAnsi="Arial" w:cs="Arial"/>
                <w:b/>
                <w:bCs/>
                <w:sz w:val="16"/>
                <w:szCs w:val="16"/>
              </w:rPr>
              <w:t>Czy usługi w ramach projektu świadczone są na odpowiednim poziomie merytorycznym?</w:t>
            </w:r>
          </w:p>
          <w:p w:rsidR="00A12860" w:rsidRPr="00A12860" w:rsidRDefault="00A12860" w:rsidP="00A12860">
            <w:pPr>
              <w:tabs>
                <w:tab w:val="center" w:pos="4536"/>
                <w:tab w:val="right" w:pos="9072"/>
              </w:tabs>
              <w:spacing w:after="0" w:line="240" w:lineRule="auto"/>
              <w:rPr>
                <w:rFonts w:ascii="Arial" w:hAnsi="Arial" w:cs="Arial"/>
                <w:b/>
                <w:bCs/>
                <w:sz w:val="16"/>
                <w:szCs w:val="16"/>
              </w:rPr>
            </w:pPr>
          </w:p>
          <w:p w:rsidR="00001271" w:rsidRPr="00BE4EAC" w:rsidRDefault="00A12860" w:rsidP="00A12860">
            <w:pPr>
              <w:pStyle w:val="Stopka"/>
              <w:rPr>
                <w:rFonts w:ascii="Arial" w:hAnsi="Arial" w:cs="Arial"/>
                <w:b/>
                <w:bCs/>
                <w:sz w:val="16"/>
                <w:szCs w:val="16"/>
              </w:rPr>
            </w:pPr>
            <w:r w:rsidRPr="00A12860">
              <w:rPr>
                <w:rFonts w:ascii="Arial" w:hAnsi="Arial" w:cs="Arial"/>
                <w:b/>
                <w:bCs/>
                <w:i/>
                <w:sz w:val="16"/>
                <w:szCs w:val="16"/>
              </w:rPr>
              <w:t>Proszę ocenić, na podstawie dostępnych dokumentów projektu oraz wyników ankiet/wywiadów, rozmów z interesariuszami projektu, w jakim stopniu usługi pozwalają uzyskać nowe kompetencje i wiedzę przez uczestników projektu?</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A12860" w:rsidRPr="00BE4EAC" w:rsidTr="00EB169C">
        <w:trPr>
          <w:trHeight w:hRule="exact" w:val="144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A12860" w:rsidRDefault="00A12860" w:rsidP="00EB169C">
            <w:pPr>
              <w:pStyle w:val="Stopka"/>
              <w:rPr>
                <w:rFonts w:ascii="Arial" w:hAnsi="Arial" w:cs="Arial"/>
                <w:b/>
                <w:bCs/>
                <w:sz w:val="16"/>
                <w:szCs w:val="16"/>
              </w:rPr>
            </w:pPr>
            <w:r>
              <w:rPr>
                <w:rFonts w:ascii="Arial" w:hAnsi="Arial" w:cs="Arial"/>
                <w:b/>
                <w:bCs/>
                <w:sz w:val="16"/>
                <w:szCs w:val="16"/>
              </w:rPr>
              <w:t>C)</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A12860" w:rsidRDefault="00A12860" w:rsidP="00EB169C">
            <w:pPr>
              <w:pStyle w:val="Stopka"/>
              <w:rPr>
                <w:rFonts w:ascii="Arial" w:hAnsi="Arial" w:cs="Arial"/>
                <w:b/>
                <w:bCs/>
                <w:sz w:val="16"/>
                <w:szCs w:val="16"/>
              </w:rPr>
            </w:pPr>
            <w:r>
              <w:rPr>
                <w:rFonts w:ascii="Arial" w:hAnsi="Arial" w:cs="Arial"/>
                <w:b/>
                <w:bCs/>
                <w:sz w:val="16"/>
                <w:szCs w:val="16"/>
              </w:rPr>
              <w:t xml:space="preserve">Czy prowadzący/ </w:t>
            </w:r>
            <w:proofErr w:type="spellStart"/>
            <w:r>
              <w:rPr>
                <w:rFonts w:ascii="Arial" w:hAnsi="Arial" w:cs="Arial"/>
                <w:b/>
                <w:bCs/>
                <w:sz w:val="16"/>
                <w:szCs w:val="16"/>
              </w:rPr>
              <w:t>terner</w:t>
            </w:r>
            <w:proofErr w:type="spellEnd"/>
            <w:r>
              <w:rPr>
                <w:rFonts w:ascii="Arial" w:hAnsi="Arial" w:cs="Arial"/>
                <w:b/>
                <w:bCs/>
                <w:sz w:val="16"/>
                <w:szCs w:val="16"/>
              </w:rPr>
              <w:t>/ wykładowca posiada odpowiednią wiedzę i kompetencje?</w:t>
            </w:r>
          </w:p>
          <w:p w:rsidR="00A12860" w:rsidRDefault="00A12860" w:rsidP="00EB169C">
            <w:pPr>
              <w:pStyle w:val="Stopka"/>
              <w:rPr>
                <w:rFonts w:ascii="Arial" w:hAnsi="Arial" w:cs="Arial"/>
                <w:b/>
                <w:bCs/>
                <w:sz w:val="16"/>
                <w:szCs w:val="16"/>
              </w:rPr>
            </w:pPr>
          </w:p>
          <w:p w:rsidR="00A12860" w:rsidRPr="00EB169C" w:rsidRDefault="00A12860" w:rsidP="00EB169C">
            <w:pPr>
              <w:pStyle w:val="Stopka"/>
              <w:rPr>
                <w:rFonts w:ascii="Arial" w:hAnsi="Arial" w:cs="Arial"/>
                <w:b/>
                <w:bCs/>
                <w:i/>
                <w:sz w:val="16"/>
                <w:szCs w:val="16"/>
              </w:rPr>
            </w:pPr>
            <w:r>
              <w:rPr>
                <w:rFonts w:ascii="Arial" w:hAnsi="Arial" w:cs="Arial"/>
                <w:b/>
                <w:bCs/>
                <w:i/>
                <w:sz w:val="16"/>
                <w:szCs w:val="16"/>
              </w:rPr>
              <w:t>Proszę ocenić, na podstawie dostępnych dokumentów projektu, wyników ankiet/wywiadu oraz własnego osądu.</w:t>
            </w:r>
          </w:p>
        </w:tc>
        <w:tc>
          <w:tcPr>
            <w:tcW w:w="9566" w:type="dxa"/>
            <w:gridSpan w:val="4"/>
            <w:tcBorders>
              <w:top w:val="single" w:sz="6" w:space="0" w:color="auto"/>
              <w:left w:val="single" w:sz="6" w:space="0" w:color="auto"/>
              <w:bottom w:val="single" w:sz="6" w:space="0" w:color="auto"/>
              <w:right w:val="single" w:sz="6" w:space="0" w:color="auto"/>
            </w:tcBorders>
            <w:shd w:val="clear" w:color="auto" w:fill="FFFFFF"/>
          </w:tcPr>
          <w:p w:rsidR="00A12860" w:rsidRDefault="00A12860" w:rsidP="00EB169C">
            <w:pPr>
              <w:pStyle w:val="Stopka"/>
              <w:rPr>
                <w:rFonts w:ascii="Arial" w:hAnsi="Arial" w:cs="Arial"/>
                <w:b/>
                <w:bCs/>
                <w:sz w:val="16"/>
                <w:szCs w:val="16"/>
              </w:rPr>
            </w:pPr>
          </w:p>
          <w:p w:rsidR="00A12860" w:rsidRDefault="00A12860" w:rsidP="00EB169C">
            <w:pPr>
              <w:pStyle w:val="Stopka"/>
              <w:rPr>
                <w:rFonts w:ascii="Arial" w:hAnsi="Arial" w:cs="Arial"/>
                <w:b/>
                <w:bCs/>
                <w:sz w:val="16"/>
                <w:szCs w:val="16"/>
              </w:rPr>
            </w:pPr>
            <w:r>
              <w:rPr>
                <w:rFonts w:ascii="Arial" w:hAnsi="Arial" w:cs="Arial"/>
                <w:b/>
                <w:bCs/>
                <w:sz w:val="16"/>
                <w:szCs w:val="16"/>
              </w:rPr>
              <w:t>……………………………………………………………………………………………………………………………………………………………………………………………………………………………………………………………………………………………………………………………………………………………………………………………………………………………………………………………………………………………………………………………………………………………………………………………………………………………………………………</w:t>
            </w:r>
          </w:p>
        </w:tc>
      </w:tr>
      <w:tr w:rsidR="00A12860" w:rsidRPr="00BE4EAC" w:rsidTr="00EB169C">
        <w:trPr>
          <w:trHeight w:hRule="exact" w:val="85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A12860" w:rsidRDefault="00A12860" w:rsidP="00EB169C">
            <w:pPr>
              <w:pStyle w:val="Stopka"/>
              <w:rPr>
                <w:rFonts w:ascii="Arial" w:hAnsi="Arial" w:cs="Arial"/>
                <w:b/>
                <w:bCs/>
                <w:sz w:val="16"/>
                <w:szCs w:val="16"/>
              </w:rPr>
            </w:pPr>
            <w:r>
              <w:rPr>
                <w:rFonts w:ascii="Arial" w:hAnsi="Arial" w:cs="Arial"/>
                <w:b/>
                <w:bCs/>
                <w:sz w:val="16"/>
                <w:szCs w:val="16"/>
              </w:rPr>
              <w:t>D)</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A12860" w:rsidRDefault="00A12860" w:rsidP="00EB169C">
            <w:pPr>
              <w:pStyle w:val="Stopka"/>
              <w:rPr>
                <w:rFonts w:ascii="Arial" w:hAnsi="Arial" w:cs="Arial"/>
                <w:b/>
                <w:bCs/>
                <w:sz w:val="16"/>
                <w:szCs w:val="16"/>
              </w:rPr>
            </w:pPr>
            <w:r>
              <w:rPr>
                <w:rFonts w:ascii="Arial" w:hAnsi="Arial" w:cs="Arial"/>
                <w:b/>
                <w:bCs/>
                <w:sz w:val="16"/>
                <w:szCs w:val="16"/>
              </w:rPr>
              <w:t>Czy zapewniono odpowiednią jakość materiałów szkoleniowych/dydaktycznych?</w:t>
            </w:r>
          </w:p>
        </w:tc>
        <w:tc>
          <w:tcPr>
            <w:tcW w:w="9566" w:type="dxa"/>
            <w:gridSpan w:val="4"/>
            <w:tcBorders>
              <w:top w:val="single" w:sz="6" w:space="0" w:color="auto"/>
              <w:left w:val="single" w:sz="6" w:space="0" w:color="auto"/>
              <w:bottom w:val="single" w:sz="6" w:space="0" w:color="auto"/>
              <w:right w:val="single" w:sz="6" w:space="0" w:color="auto"/>
            </w:tcBorders>
            <w:shd w:val="clear" w:color="auto" w:fill="FFFFFF"/>
          </w:tcPr>
          <w:p w:rsidR="00A12860" w:rsidRDefault="00A12860" w:rsidP="00EB169C">
            <w:pPr>
              <w:pStyle w:val="Stopka"/>
              <w:rPr>
                <w:rFonts w:ascii="Arial" w:hAnsi="Arial" w:cs="Arial"/>
                <w:b/>
                <w:bCs/>
                <w:sz w:val="16"/>
                <w:szCs w:val="16"/>
              </w:rPr>
            </w:pPr>
            <w:r>
              <w:rPr>
                <w:rFonts w:ascii="Arial" w:hAnsi="Arial" w:cs="Arial"/>
                <w:b/>
                <w:bCs/>
                <w:sz w:val="16"/>
                <w:szCs w:val="16"/>
              </w:rPr>
              <w:t>……………………………………………………………………………………………………………………………………………………………………………………………………………………………………………………………………………………………………………………………………………………………………………………………………………………………………………………………………………………………………………………………………………………………………………………………………………………………………………………</w:t>
            </w:r>
          </w:p>
        </w:tc>
      </w:tr>
      <w:tr w:rsidR="00A12860" w:rsidRPr="00BE4EAC" w:rsidTr="00EB169C">
        <w:trPr>
          <w:trHeight w:hRule="exact" w:val="85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A12860" w:rsidRDefault="00A12860" w:rsidP="00EB169C">
            <w:pPr>
              <w:pStyle w:val="Stopka"/>
              <w:rPr>
                <w:rFonts w:ascii="Arial" w:hAnsi="Arial" w:cs="Arial"/>
                <w:b/>
                <w:bCs/>
                <w:sz w:val="16"/>
                <w:szCs w:val="16"/>
              </w:rPr>
            </w:pPr>
            <w:r>
              <w:rPr>
                <w:rFonts w:ascii="Arial" w:hAnsi="Arial" w:cs="Arial"/>
                <w:b/>
                <w:bCs/>
                <w:sz w:val="16"/>
                <w:szCs w:val="16"/>
              </w:rPr>
              <w:t>E)</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A12860" w:rsidRDefault="00A12860" w:rsidP="00EB169C">
            <w:pPr>
              <w:pStyle w:val="Stopka"/>
              <w:rPr>
                <w:rFonts w:ascii="Arial" w:hAnsi="Arial" w:cs="Arial"/>
                <w:b/>
                <w:bCs/>
                <w:sz w:val="16"/>
                <w:szCs w:val="16"/>
              </w:rPr>
            </w:pPr>
            <w:r>
              <w:rPr>
                <w:rFonts w:ascii="Arial" w:hAnsi="Arial" w:cs="Arial"/>
                <w:b/>
                <w:bCs/>
                <w:sz w:val="16"/>
                <w:szCs w:val="16"/>
              </w:rPr>
              <w:t>Jak uczestnicy projektu oceniają organizację wizytowanej formy wsparcia (lokalizacja, warunki techniczne)?</w:t>
            </w:r>
          </w:p>
        </w:tc>
        <w:tc>
          <w:tcPr>
            <w:tcW w:w="9566" w:type="dxa"/>
            <w:gridSpan w:val="4"/>
            <w:tcBorders>
              <w:top w:val="single" w:sz="6" w:space="0" w:color="auto"/>
              <w:left w:val="single" w:sz="6" w:space="0" w:color="auto"/>
              <w:bottom w:val="single" w:sz="6" w:space="0" w:color="auto"/>
              <w:right w:val="single" w:sz="6" w:space="0" w:color="auto"/>
            </w:tcBorders>
            <w:shd w:val="clear" w:color="auto" w:fill="FFFFFF"/>
          </w:tcPr>
          <w:p w:rsidR="00A12860" w:rsidRDefault="00A12860" w:rsidP="00EB169C">
            <w:pPr>
              <w:pStyle w:val="Stopka"/>
              <w:rPr>
                <w:rFonts w:ascii="Arial" w:hAnsi="Arial" w:cs="Arial"/>
                <w:b/>
                <w:bCs/>
                <w:sz w:val="16"/>
                <w:szCs w:val="16"/>
              </w:rPr>
            </w:pPr>
            <w:r>
              <w:rPr>
                <w:rFonts w:ascii="Arial" w:hAnsi="Arial" w:cs="Arial"/>
                <w:b/>
                <w:bCs/>
                <w:sz w:val="16"/>
                <w:szCs w:val="16"/>
              </w:rPr>
              <w:t>……………………………………………………………………………………………………………………………………………………………………………………………………………………………………………………………………………………………………………………………………………………………………………………………………………………………………………………………………………………………………………………………………………………………………………………………………………………………………………………</w:t>
            </w:r>
          </w:p>
        </w:tc>
      </w:tr>
      <w:tr w:rsidR="00A12860" w:rsidRPr="00BE4EAC" w:rsidTr="00EB169C">
        <w:trPr>
          <w:trHeight w:hRule="exact" w:val="564"/>
        </w:trPr>
        <w:tc>
          <w:tcPr>
            <w:tcW w:w="13991" w:type="dxa"/>
            <w:gridSpan w:val="6"/>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r>
              <w:rPr>
                <w:rFonts w:ascii="Arial" w:hAnsi="Arial" w:cs="Arial"/>
                <w:b/>
                <w:bCs/>
                <w:sz w:val="16"/>
                <w:szCs w:val="16"/>
              </w:rPr>
              <w:t>12.4  Działania informacyjno-promocyjne</w:t>
            </w:r>
          </w:p>
        </w:tc>
      </w:tr>
      <w:tr w:rsidR="00A12860" w:rsidRPr="00BE4EAC" w:rsidTr="00EB169C">
        <w:trPr>
          <w:trHeight w:hRule="exact" w:val="84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r>
              <w:rPr>
                <w:rFonts w:ascii="Arial" w:hAnsi="Arial" w:cs="Arial"/>
                <w:b/>
                <w:bCs/>
                <w:sz w:val="16"/>
                <w:szCs w:val="16"/>
              </w:rPr>
              <w:t>A)</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r>
              <w:rPr>
                <w:rFonts w:ascii="Arial" w:hAnsi="Arial" w:cs="Arial"/>
                <w:b/>
                <w:bCs/>
                <w:sz w:val="16"/>
                <w:szCs w:val="16"/>
              </w:rPr>
              <w:t>Czy prawidłowo oznaczono miejsce realizacji wizytowanej formy wsparcia (pla</w:t>
            </w:r>
            <w:r w:rsidR="00236C0D">
              <w:rPr>
                <w:rFonts w:ascii="Arial" w:hAnsi="Arial" w:cs="Arial"/>
                <w:b/>
                <w:bCs/>
                <w:sz w:val="16"/>
                <w:szCs w:val="16"/>
              </w:rPr>
              <w:t xml:space="preserve">kat A3 i znaki graficzne RPO </w:t>
            </w:r>
            <w:r>
              <w:rPr>
                <w:rFonts w:ascii="Arial" w:hAnsi="Arial" w:cs="Arial"/>
                <w:b/>
                <w:bCs/>
                <w:sz w:val="16"/>
                <w:szCs w:val="16"/>
              </w:rPr>
              <w:t>i UE)?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p>
        </w:tc>
      </w:tr>
      <w:tr w:rsidR="00001271" w:rsidRPr="00BE4EAC" w:rsidTr="00603574">
        <w:trPr>
          <w:trHeight w:hRule="exact" w:val="1387"/>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A12860" w:rsidP="00603574">
            <w:pPr>
              <w:pStyle w:val="Stopka"/>
              <w:rPr>
                <w:rFonts w:ascii="Arial" w:hAnsi="Arial" w:cs="Arial"/>
                <w:b/>
                <w:bCs/>
                <w:sz w:val="16"/>
                <w:szCs w:val="16"/>
              </w:rPr>
            </w:pPr>
            <w:r>
              <w:rPr>
                <w:rFonts w:ascii="Arial" w:hAnsi="Arial" w:cs="Arial"/>
                <w:b/>
                <w:bCs/>
                <w:sz w:val="16"/>
                <w:szCs w:val="16"/>
              </w:rPr>
              <w:lastRenderedPageBreak/>
              <w:t xml:space="preserve">B) </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A12860">
            <w:pPr>
              <w:pStyle w:val="Stopka"/>
              <w:rPr>
                <w:rFonts w:ascii="Arial" w:hAnsi="Arial" w:cs="Arial"/>
                <w:b/>
                <w:bCs/>
                <w:sz w:val="16"/>
                <w:szCs w:val="16"/>
              </w:rPr>
            </w:pPr>
            <w:proofErr w:type="spellStart"/>
            <w:r w:rsidRPr="00BE4EAC">
              <w:rPr>
                <w:rFonts w:ascii="Arial" w:hAnsi="Arial" w:cs="Arial"/>
                <w:b/>
                <w:bCs/>
                <w:sz w:val="16"/>
                <w:szCs w:val="16"/>
              </w:rPr>
              <w:t>Czy</w:t>
            </w:r>
            <w:r w:rsidR="00A12860">
              <w:rPr>
                <w:rFonts w:ascii="Arial" w:hAnsi="Arial" w:cs="Arial"/>
                <w:b/>
                <w:bCs/>
                <w:sz w:val="16"/>
                <w:szCs w:val="16"/>
              </w:rPr>
              <w:t>prawidłowo</w:t>
            </w:r>
            <w:proofErr w:type="spellEnd"/>
            <w:r w:rsidR="00A12860">
              <w:rPr>
                <w:rFonts w:ascii="Arial" w:hAnsi="Arial" w:cs="Arial"/>
                <w:b/>
                <w:bCs/>
                <w:sz w:val="16"/>
                <w:szCs w:val="16"/>
              </w:rPr>
              <w:t xml:space="preserve"> oznaczono materiały szkoleniowe, dydaktyczne (znaki graficzne RPO i UE)?                                               </w:t>
            </w:r>
            <w:r w:rsidRPr="00BE4EAC">
              <w:rPr>
                <w:rFonts w:ascii="Arial" w:hAnsi="Arial" w:cs="Arial"/>
                <w:b/>
                <w:bCs/>
                <w:sz w:val="16"/>
                <w:szCs w:val="16"/>
              </w:rPr>
              <w:t>?</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453EE4" w:rsidTr="00603574">
        <w:trPr>
          <w:trHeight w:hRule="exact" w:val="470"/>
        </w:trPr>
        <w:tc>
          <w:tcPr>
            <w:tcW w:w="13991" w:type="dxa"/>
            <w:gridSpan w:val="6"/>
            <w:tcBorders>
              <w:top w:val="single" w:sz="6" w:space="0" w:color="auto"/>
              <w:left w:val="single" w:sz="6" w:space="0" w:color="auto"/>
              <w:bottom w:val="single" w:sz="6" w:space="0" w:color="auto"/>
              <w:right w:val="single" w:sz="6" w:space="0" w:color="auto"/>
            </w:tcBorders>
            <w:shd w:val="clear" w:color="auto" w:fill="F2F2F2"/>
          </w:tcPr>
          <w:p w:rsidR="00001271" w:rsidRPr="00453EE4" w:rsidRDefault="00001271" w:rsidP="00603574">
            <w:pPr>
              <w:pStyle w:val="Stopka"/>
              <w:numPr>
                <w:ilvl w:val="0"/>
                <w:numId w:val="2"/>
              </w:numPr>
              <w:tabs>
                <w:tab w:val="clear" w:pos="4536"/>
                <w:tab w:val="center" w:pos="669"/>
              </w:tabs>
              <w:rPr>
                <w:rFonts w:ascii="Arial" w:hAnsi="Arial" w:cs="Arial"/>
                <w:b/>
                <w:bCs/>
                <w:sz w:val="20"/>
                <w:szCs w:val="20"/>
              </w:rPr>
            </w:pPr>
            <w:r w:rsidRPr="00453EE4">
              <w:rPr>
                <w:rFonts w:ascii="Arial" w:hAnsi="Arial" w:cs="Arial"/>
                <w:b/>
                <w:bCs/>
                <w:sz w:val="20"/>
                <w:szCs w:val="20"/>
              </w:rPr>
              <w:t>Projekty partnerskie – pytania dodatkowe</w:t>
            </w:r>
          </w:p>
        </w:tc>
      </w:tr>
      <w:tr w:rsidR="00001271" w:rsidRPr="00BE4EAC" w:rsidTr="00603574">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13.1</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zostało zawarte porozumienie lub umowa partnerska określająca podział obowiązków pomiędzy liderem i partnerem projektu?</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387"/>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13.2</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partnerstwo zostało utworzone zgodnie z zapisami ustawy o zasadach realizacji programów w zakresie polityki spójności finansowanych w perspektywie finansowej 2014-2020</w:t>
            </w:r>
            <w:r w:rsidR="00A12860">
              <w:rPr>
                <w:rFonts w:ascii="Arial" w:hAnsi="Arial" w:cs="Arial"/>
                <w:b/>
                <w:bCs/>
                <w:sz w:val="16"/>
                <w:szCs w:val="16"/>
              </w:rPr>
              <w:t xml:space="preserve"> oraz SZOOP</w:t>
            </w:r>
            <w:r w:rsidRPr="00BE4EAC">
              <w:rPr>
                <w:rFonts w:ascii="Arial" w:hAnsi="Arial" w:cs="Arial"/>
                <w:b/>
                <w:bCs/>
                <w:sz w:val="16"/>
                <w:szCs w:val="16"/>
              </w:rPr>
              <w:t>, w tym:</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39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A)</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porozumienie/umowa zawiera elementy wskazane w art. 33 ust. 5 ustawy o zasadach realizacji programów w zakresie polityki spójności finansowanych w perspektywie finansowej 2014-2020?</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A12860" w:rsidRPr="00BE4EAC" w:rsidTr="00EB169C">
        <w:trPr>
          <w:trHeight w:hRule="exact" w:val="139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r>
              <w:rPr>
                <w:rFonts w:ascii="Arial" w:hAnsi="Arial" w:cs="Arial"/>
                <w:b/>
                <w:bCs/>
                <w:sz w:val="16"/>
                <w:szCs w:val="16"/>
              </w:rPr>
              <w:t>B)</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r>
              <w:rPr>
                <w:rFonts w:ascii="Arial" w:hAnsi="Arial" w:cs="Arial"/>
                <w:b/>
                <w:bCs/>
                <w:sz w:val="16"/>
                <w:szCs w:val="16"/>
              </w:rPr>
              <w:t>Czy spełniono warunki dotyczące partnerstwa określone w SZOOP?</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A12860" w:rsidRPr="00BE4EAC" w:rsidRDefault="00A12860" w:rsidP="00EB169C">
            <w:pPr>
              <w:pStyle w:val="Stopka"/>
              <w:rPr>
                <w:rFonts w:ascii="Arial" w:hAnsi="Arial" w:cs="Arial"/>
                <w:b/>
                <w:bCs/>
                <w:sz w:val="16"/>
                <w:szCs w:val="16"/>
              </w:rPr>
            </w:pPr>
          </w:p>
        </w:tc>
      </w:tr>
      <w:tr w:rsidR="00001271" w:rsidRPr="00BE4EAC" w:rsidTr="00603574">
        <w:trPr>
          <w:trHeight w:hRule="exact" w:val="70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13.3</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realizacja projektu odbywa się zgodnie z podziałem i warunkami określonymi w umowie partnerskiej?</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sectPr w:rsidR="00001271" w:rsidRPr="00BE4EAC">
          <w:pgSz w:w="16838" w:h="11899" w:orient="landscape"/>
          <w:pgMar w:top="1416" w:right="1430" w:bottom="701" w:left="1306" w:header="708" w:footer="708"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715"/>
        <w:gridCol w:w="3710"/>
        <w:gridCol w:w="552"/>
        <w:gridCol w:w="710"/>
        <w:gridCol w:w="1262"/>
        <w:gridCol w:w="7042"/>
      </w:tblGrid>
      <w:tr w:rsidR="00001271" w:rsidRPr="00BE4EAC" w:rsidTr="00603574">
        <w:trPr>
          <w:trHeight w:hRule="exact" w:val="93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lastRenderedPageBreak/>
              <w:t>13.4</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nastąpiło niedopuszczalne wzajemne zlecanie przez beneficjenta zakupu towarów lub usług partnerowi i odwrotnie?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453EE4" w:rsidTr="00603574">
        <w:trPr>
          <w:trHeight w:hRule="exact" w:val="470"/>
        </w:trPr>
        <w:tc>
          <w:tcPr>
            <w:tcW w:w="13991" w:type="dxa"/>
            <w:gridSpan w:val="6"/>
            <w:tcBorders>
              <w:top w:val="single" w:sz="6" w:space="0" w:color="auto"/>
              <w:left w:val="single" w:sz="6" w:space="0" w:color="auto"/>
              <w:bottom w:val="single" w:sz="6" w:space="0" w:color="auto"/>
              <w:right w:val="single" w:sz="6" w:space="0" w:color="auto"/>
            </w:tcBorders>
            <w:shd w:val="clear" w:color="auto" w:fill="F2F2F2"/>
          </w:tcPr>
          <w:p w:rsidR="00001271" w:rsidRPr="00453EE4" w:rsidRDefault="00001271" w:rsidP="00603574">
            <w:pPr>
              <w:pStyle w:val="Stopka"/>
              <w:numPr>
                <w:ilvl w:val="0"/>
                <w:numId w:val="2"/>
              </w:numPr>
              <w:tabs>
                <w:tab w:val="clear" w:pos="4536"/>
                <w:tab w:val="center" w:pos="669"/>
              </w:tabs>
              <w:rPr>
                <w:rFonts w:ascii="Arial" w:hAnsi="Arial" w:cs="Arial"/>
                <w:b/>
                <w:bCs/>
                <w:sz w:val="20"/>
                <w:szCs w:val="20"/>
              </w:rPr>
            </w:pPr>
            <w:r w:rsidRPr="00453EE4">
              <w:rPr>
                <w:rFonts w:ascii="Arial" w:hAnsi="Arial" w:cs="Arial"/>
                <w:b/>
                <w:bCs/>
                <w:sz w:val="20"/>
                <w:szCs w:val="20"/>
              </w:rPr>
              <w:t>Projekty innowacyjne – pytania dodatkowe</w:t>
            </w:r>
          </w:p>
        </w:tc>
      </w:tr>
      <w:tr w:rsidR="00001271" w:rsidRPr="00BE4EAC" w:rsidTr="00603574">
        <w:trPr>
          <w:trHeight w:hRule="exact" w:val="1157"/>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14.1</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strategia wdrażania projektu innowacyjnego została przesłana w terminie wskazanym w zatwierdzonym wniosku o dofinansowanie?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14.2</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beneficjent realizuje projekt zgodnie ze strategią wdrażania projektu innowacyjnego zaakceptowaną przez IOK?</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14.3</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projekt jest realizowany zgodnie z zasadą partnerstwa zawartą w umowie o dofinansowanie?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14.4</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produkt finalny został udostępniony do powszechnego stosowania w sposób zgodny z założeniami projektu?</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2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14.5</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Czy podjęte zostały działania upowszechniające i/lub włączające do głównego nurtu polityki produkt finalny zgodnie z założeniami projektu?</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453EE4" w:rsidTr="00603574">
        <w:trPr>
          <w:trHeight w:hRule="exact" w:val="470"/>
        </w:trPr>
        <w:tc>
          <w:tcPr>
            <w:tcW w:w="13991" w:type="dxa"/>
            <w:gridSpan w:val="6"/>
            <w:tcBorders>
              <w:top w:val="single" w:sz="6" w:space="0" w:color="auto"/>
              <w:left w:val="single" w:sz="6" w:space="0" w:color="auto"/>
              <w:bottom w:val="single" w:sz="6" w:space="0" w:color="auto"/>
              <w:right w:val="single" w:sz="6" w:space="0" w:color="auto"/>
            </w:tcBorders>
            <w:shd w:val="clear" w:color="auto" w:fill="F2F2F2"/>
          </w:tcPr>
          <w:p w:rsidR="00001271" w:rsidRPr="00453EE4" w:rsidRDefault="00001271" w:rsidP="00603574">
            <w:pPr>
              <w:pStyle w:val="Stopka"/>
              <w:numPr>
                <w:ilvl w:val="0"/>
                <w:numId w:val="2"/>
              </w:numPr>
              <w:tabs>
                <w:tab w:val="clear" w:pos="4536"/>
                <w:tab w:val="center" w:pos="669"/>
              </w:tabs>
              <w:rPr>
                <w:rFonts w:ascii="Arial" w:hAnsi="Arial" w:cs="Arial"/>
                <w:b/>
                <w:bCs/>
                <w:sz w:val="20"/>
                <w:szCs w:val="20"/>
              </w:rPr>
            </w:pPr>
            <w:r w:rsidRPr="00453EE4">
              <w:rPr>
                <w:rFonts w:ascii="Arial" w:hAnsi="Arial" w:cs="Arial"/>
                <w:b/>
                <w:bCs/>
                <w:sz w:val="20"/>
                <w:szCs w:val="20"/>
              </w:rPr>
              <w:t>Projekty grantowe – pytania dodatkowe</w:t>
            </w:r>
          </w:p>
        </w:tc>
      </w:tr>
      <w:tr w:rsidR="00001271" w:rsidRPr="00BE4EAC" w:rsidTr="00603574">
        <w:trPr>
          <w:trHeight w:hRule="exact" w:val="162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15.1</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w:t>
            </w:r>
            <w:proofErr w:type="spellStart"/>
            <w:r w:rsidRPr="00BE4EAC">
              <w:rPr>
                <w:rFonts w:ascii="Arial" w:hAnsi="Arial" w:cs="Arial"/>
                <w:b/>
                <w:bCs/>
                <w:sz w:val="16"/>
                <w:szCs w:val="16"/>
              </w:rPr>
              <w:t>grantobiorcy</w:t>
            </w:r>
            <w:proofErr w:type="spellEnd"/>
            <w:r w:rsidRPr="00BE4EAC">
              <w:rPr>
                <w:rFonts w:ascii="Arial" w:hAnsi="Arial" w:cs="Arial"/>
                <w:b/>
                <w:bCs/>
                <w:sz w:val="16"/>
                <w:szCs w:val="16"/>
              </w:rPr>
              <w:t xml:space="preserve"> zostali wybrani w sposób przejrzysty, zgodnie z zasadami wynikającymi z ustawy o zasadach realizacji programów w zakresie polityki spójności finansowanych w perspektywie finansowej 2014-2020?</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15.2</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w:t>
            </w:r>
            <w:proofErr w:type="spellStart"/>
            <w:r w:rsidRPr="00BE4EAC">
              <w:rPr>
                <w:rFonts w:ascii="Arial" w:hAnsi="Arial" w:cs="Arial"/>
                <w:b/>
                <w:bCs/>
                <w:sz w:val="16"/>
                <w:szCs w:val="16"/>
              </w:rPr>
              <w:t>grantobiorcy</w:t>
            </w:r>
            <w:proofErr w:type="spellEnd"/>
            <w:r w:rsidRPr="00BE4EAC">
              <w:rPr>
                <w:rFonts w:ascii="Arial" w:hAnsi="Arial" w:cs="Arial"/>
                <w:b/>
                <w:bCs/>
                <w:sz w:val="16"/>
                <w:szCs w:val="16"/>
              </w:rPr>
              <w:t xml:space="preserve"> zostali wybrani zgodnie z zasadami wynikającymi z umowy o dofinansowanie?</w:t>
            </w: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bl>
    <w:p w:rsidR="00001271" w:rsidRPr="00BE4EAC" w:rsidRDefault="00001271" w:rsidP="00001271">
      <w:pPr>
        <w:pStyle w:val="Stopka"/>
        <w:rPr>
          <w:rFonts w:ascii="Arial" w:hAnsi="Arial" w:cs="Arial"/>
          <w:b/>
          <w:bCs/>
          <w:sz w:val="16"/>
          <w:szCs w:val="16"/>
        </w:rPr>
        <w:sectPr w:rsidR="00001271" w:rsidRPr="00BE4EAC">
          <w:pgSz w:w="16838" w:h="11899" w:orient="landscape"/>
          <w:pgMar w:top="1416" w:right="1430" w:bottom="701" w:left="1306" w:header="708" w:footer="708"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715"/>
        <w:gridCol w:w="3710"/>
        <w:gridCol w:w="557"/>
        <w:gridCol w:w="710"/>
        <w:gridCol w:w="1258"/>
        <w:gridCol w:w="7042"/>
      </w:tblGrid>
      <w:tr w:rsidR="00001271" w:rsidRPr="00BE4EAC" w:rsidTr="00603574">
        <w:trPr>
          <w:trHeight w:hRule="exact" w:val="93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lastRenderedPageBreak/>
              <w:t>15.3</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wydatki ponoszone przez </w:t>
            </w:r>
            <w:proofErr w:type="spellStart"/>
            <w:r w:rsidRPr="00BE4EAC">
              <w:rPr>
                <w:rFonts w:ascii="Arial" w:hAnsi="Arial" w:cs="Arial"/>
                <w:b/>
                <w:bCs/>
                <w:sz w:val="16"/>
                <w:szCs w:val="16"/>
              </w:rPr>
              <w:t>grantobiorców</w:t>
            </w:r>
            <w:proofErr w:type="spellEnd"/>
            <w:r w:rsidRPr="00BE4EAC">
              <w:rPr>
                <w:rFonts w:ascii="Arial" w:hAnsi="Arial" w:cs="Arial"/>
                <w:b/>
                <w:bCs/>
                <w:sz w:val="16"/>
                <w:szCs w:val="16"/>
              </w:rPr>
              <w:t xml:space="preserve"> zostały faktycznie poniesione w okresie kwalifikowalności wydatków?</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15.4</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wydatki ponoszone przez </w:t>
            </w:r>
            <w:proofErr w:type="spellStart"/>
            <w:r w:rsidRPr="00BE4EAC">
              <w:rPr>
                <w:rFonts w:ascii="Arial" w:hAnsi="Arial" w:cs="Arial"/>
                <w:b/>
                <w:bCs/>
                <w:sz w:val="16"/>
                <w:szCs w:val="16"/>
              </w:rPr>
              <w:t>grantobiorców</w:t>
            </w:r>
            <w:proofErr w:type="spellEnd"/>
            <w:r w:rsidRPr="00BE4EAC">
              <w:rPr>
                <w:rFonts w:ascii="Arial" w:hAnsi="Arial" w:cs="Arial"/>
                <w:b/>
                <w:bCs/>
                <w:sz w:val="16"/>
                <w:szCs w:val="16"/>
              </w:rPr>
              <w:t xml:space="preserve"> są zgodne z obowiązującymi przepisami prawa krajowego i unijnego?</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1618"/>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15.5</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wydatki ponoszone przez </w:t>
            </w:r>
            <w:proofErr w:type="spellStart"/>
            <w:r w:rsidRPr="00BE4EAC">
              <w:rPr>
                <w:rFonts w:ascii="Arial" w:hAnsi="Arial" w:cs="Arial"/>
                <w:b/>
                <w:bCs/>
                <w:sz w:val="16"/>
                <w:szCs w:val="16"/>
              </w:rPr>
              <w:t>grantobiorców</w:t>
            </w:r>
            <w:proofErr w:type="spellEnd"/>
            <w:r w:rsidRPr="00BE4EAC">
              <w:rPr>
                <w:rFonts w:ascii="Arial" w:hAnsi="Arial" w:cs="Arial"/>
                <w:b/>
                <w:bCs/>
                <w:sz w:val="16"/>
                <w:szCs w:val="16"/>
              </w:rPr>
              <w:t xml:space="preserve"> zostały dokonane w sposób oszczędny, tzn. niezawyżony w stosunku do średnich cen i stawek rynkowych i spełniający wymogi uzyskiwania najlepszych efektów z danych nakładów?</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2539"/>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15.6</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wydatki ponoszone przez </w:t>
            </w:r>
            <w:proofErr w:type="spellStart"/>
            <w:r w:rsidRPr="00BE4EAC">
              <w:rPr>
                <w:rFonts w:ascii="Arial" w:hAnsi="Arial" w:cs="Arial"/>
                <w:b/>
                <w:bCs/>
                <w:sz w:val="16"/>
                <w:szCs w:val="16"/>
              </w:rPr>
              <w:t>grantobiorców</w:t>
            </w:r>
            <w:proofErr w:type="spellEnd"/>
            <w:r w:rsidRPr="00BE4EAC">
              <w:rPr>
                <w:rFonts w:ascii="Arial" w:hAnsi="Arial" w:cs="Arial"/>
                <w:b/>
                <w:bCs/>
                <w:sz w:val="16"/>
                <w:szCs w:val="16"/>
              </w:rPr>
              <w:t xml:space="preserve"> spełniają pozostałe warunki kwalifikowalności określone w </w:t>
            </w:r>
            <w:r w:rsidRPr="00BE4EAC">
              <w:rPr>
                <w:rFonts w:ascii="Arial" w:hAnsi="Arial" w:cs="Arial"/>
                <w:b/>
                <w:bCs/>
                <w:i/>
                <w:iCs/>
                <w:sz w:val="16"/>
                <w:szCs w:val="16"/>
              </w:rPr>
              <w:t>Wytycznych w zakresie kwalifikowalności wydatków w ramach Europejskiego Funduszu Rozwoju Regionalnego, Europejskiego Funduszu Społecznego oraz Funduszu Spójności na lata 2014-2020</w:t>
            </w:r>
            <w:r w:rsidRPr="00BE4EAC">
              <w:rPr>
                <w:rFonts w:ascii="Arial" w:hAnsi="Arial" w:cs="Arial"/>
                <w:b/>
                <w:bCs/>
                <w:sz w:val="16"/>
                <w:szCs w:val="16"/>
              </w:rPr>
              <w:t>, o ile tak określono w umowie o powierzenie grantu?</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BE4EAC" w:rsidTr="00603574">
        <w:trPr>
          <w:trHeight w:hRule="exact" w:val="70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15.7</w:t>
            </w:r>
          </w:p>
        </w:tc>
        <w:tc>
          <w:tcPr>
            <w:tcW w:w="3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r w:rsidRPr="00BE4EAC">
              <w:rPr>
                <w:rFonts w:ascii="Arial" w:hAnsi="Arial" w:cs="Arial"/>
                <w:b/>
                <w:bCs/>
                <w:sz w:val="16"/>
                <w:szCs w:val="16"/>
              </w:rPr>
              <w:t xml:space="preserve">Czy beneficjent realizuje swoje zobowiązania względem </w:t>
            </w:r>
            <w:proofErr w:type="spellStart"/>
            <w:r w:rsidRPr="00BE4EAC">
              <w:rPr>
                <w:rFonts w:ascii="Arial" w:hAnsi="Arial" w:cs="Arial"/>
                <w:b/>
                <w:bCs/>
                <w:sz w:val="16"/>
                <w:szCs w:val="16"/>
              </w:rPr>
              <w:t>grantobiorców</w:t>
            </w:r>
            <w:proofErr w:type="spellEnd"/>
            <w:r w:rsidRPr="00BE4EAC">
              <w:rPr>
                <w:rFonts w:ascii="Arial" w:hAnsi="Arial" w:cs="Arial"/>
                <w:b/>
                <w:bCs/>
                <w:sz w:val="16"/>
                <w:szCs w:val="16"/>
              </w:rPr>
              <w:t xml:space="preserve"> zgodnie z umową o dofinansowanie?</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01271" w:rsidRPr="00BE4EAC" w:rsidRDefault="00001271" w:rsidP="00603574">
            <w:pPr>
              <w:pStyle w:val="Stopka"/>
              <w:rPr>
                <w:rFonts w:ascii="Arial" w:hAnsi="Arial" w:cs="Arial"/>
                <w:b/>
                <w:bCs/>
                <w:sz w:val="16"/>
                <w:szCs w:val="16"/>
              </w:rPr>
            </w:pPr>
          </w:p>
        </w:tc>
      </w:tr>
      <w:tr w:rsidR="00001271" w:rsidRPr="003F7494" w:rsidTr="00603574">
        <w:trPr>
          <w:trHeight w:hRule="exact" w:val="480"/>
        </w:trPr>
        <w:tc>
          <w:tcPr>
            <w:tcW w:w="13992" w:type="dxa"/>
            <w:gridSpan w:val="6"/>
            <w:tcBorders>
              <w:top w:val="single" w:sz="6" w:space="0" w:color="auto"/>
              <w:left w:val="single" w:sz="6" w:space="0" w:color="auto"/>
              <w:bottom w:val="single" w:sz="6" w:space="0" w:color="auto"/>
              <w:right w:val="single" w:sz="6" w:space="0" w:color="auto"/>
            </w:tcBorders>
            <w:shd w:val="clear" w:color="auto" w:fill="F2F2F2"/>
          </w:tcPr>
          <w:p w:rsidR="00001271" w:rsidRPr="003F7494" w:rsidRDefault="00001271" w:rsidP="00603574">
            <w:pPr>
              <w:pStyle w:val="Stopka"/>
              <w:numPr>
                <w:ilvl w:val="0"/>
                <w:numId w:val="2"/>
              </w:numPr>
              <w:tabs>
                <w:tab w:val="clear" w:pos="4536"/>
                <w:tab w:val="center" w:pos="669"/>
              </w:tabs>
              <w:rPr>
                <w:rFonts w:ascii="Arial" w:hAnsi="Arial" w:cs="Arial"/>
                <w:b/>
                <w:bCs/>
                <w:sz w:val="20"/>
                <w:szCs w:val="20"/>
              </w:rPr>
            </w:pPr>
            <w:r>
              <w:rPr>
                <w:rFonts w:ascii="Arial" w:hAnsi="Arial" w:cs="Arial"/>
                <w:b/>
                <w:bCs/>
                <w:sz w:val="20"/>
                <w:szCs w:val="20"/>
              </w:rPr>
              <w:t xml:space="preserve"> </w:t>
            </w:r>
            <w:r w:rsidRPr="003F7494">
              <w:rPr>
                <w:rFonts w:ascii="Arial" w:hAnsi="Arial" w:cs="Arial"/>
                <w:b/>
                <w:bCs/>
                <w:sz w:val="20"/>
                <w:szCs w:val="20"/>
              </w:rPr>
              <w:t>Czy w projekcie wykryto błędy o charakterze systemowym?</w:t>
            </w:r>
          </w:p>
        </w:tc>
      </w:tr>
    </w:tbl>
    <w:p w:rsidR="00001271" w:rsidRPr="0039336C" w:rsidRDefault="00001271" w:rsidP="00001271">
      <w:pPr>
        <w:pStyle w:val="Stopka"/>
        <w:tabs>
          <w:tab w:val="clear" w:pos="4536"/>
          <w:tab w:val="clear" w:pos="9072"/>
        </w:tabs>
        <w:rPr>
          <w:rFonts w:ascii="Arial" w:hAnsi="Arial" w:cs="Arial"/>
          <w:b/>
          <w:bCs/>
          <w:sz w:val="16"/>
          <w:szCs w:val="16"/>
        </w:rPr>
      </w:pPr>
    </w:p>
    <w:p w:rsidR="00001271" w:rsidRPr="0039336C" w:rsidRDefault="00001271" w:rsidP="00001271">
      <w:pPr>
        <w:pStyle w:val="Stopka"/>
        <w:tabs>
          <w:tab w:val="clear" w:pos="4536"/>
          <w:tab w:val="clear" w:pos="9072"/>
        </w:tabs>
        <w:rPr>
          <w:rFonts w:ascii="Arial" w:hAnsi="Arial" w:cs="Arial"/>
          <w:b/>
          <w:bCs/>
          <w:sz w:val="16"/>
          <w:szCs w:val="16"/>
        </w:rPr>
      </w:pPr>
    </w:p>
    <w:p w:rsidR="00001271" w:rsidRDefault="00001271" w:rsidP="00001271">
      <w:pPr>
        <w:pStyle w:val="Stopka"/>
        <w:tabs>
          <w:tab w:val="clear" w:pos="4536"/>
          <w:tab w:val="clear" w:pos="9072"/>
        </w:tabs>
        <w:rPr>
          <w:sz w:val="20"/>
          <w:szCs w:val="20"/>
        </w:rPr>
      </w:pPr>
    </w:p>
    <w:p w:rsidR="00001271" w:rsidRDefault="00001271" w:rsidP="00001271">
      <w:pPr>
        <w:pStyle w:val="Stopka"/>
        <w:tabs>
          <w:tab w:val="clear" w:pos="4536"/>
          <w:tab w:val="clear" w:pos="9072"/>
        </w:tabs>
        <w:rPr>
          <w:sz w:val="20"/>
          <w:szCs w:val="20"/>
        </w:rPr>
      </w:pPr>
    </w:p>
    <w:p w:rsidR="00001271" w:rsidRPr="00DE2734" w:rsidRDefault="00001271" w:rsidP="00001271">
      <w:pPr>
        <w:pStyle w:val="Stopka"/>
        <w:tabs>
          <w:tab w:val="clear" w:pos="4536"/>
          <w:tab w:val="clear" w:pos="9072"/>
        </w:tabs>
        <w:rPr>
          <w:rFonts w:ascii="Arial" w:hAnsi="Arial" w:cs="Arial"/>
          <w:sz w:val="16"/>
          <w:szCs w:val="16"/>
          <w:u w:val="single"/>
        </w:rPr>
      </w:pPr>
      <w:r w:rsidRPr="00DE2734">
        <w:rPr>
          <w:rFonts w:ascii="Arial" w:hAnsi="Arial" w:cs="Arial"/>
          <w:sz w:val="16"/>
          <w:szCs w:val="16"/>
          <w:u w:val="single"/>
        </w:rPr>
        <w:t>Sprawdzone dokumenty finansowe (zgodnie z WBOP)</w:t>
      </w:r>
      <w:r>
        <w:rPr>
          <w:rStyle w:val="Odwoanieprzypisudolnego"/>
          <w:rFonts w:ascii="Arial" w:hAnsi="Arial" w:cs="Arial"/>
          <w:sz w:val="16"/>
          <w:szCs w:val="16"/>
          <w:u w:val="single"/>
        </w:rPr>
        <w:footnoteReference w:id="10"/>
      </w:r>
      <w:r w:rsidRPr="00DE2734">
        <w:rPr>
          <w:rFonts w:ascii="Arial" w:hAnsi="Arial" w:cs="Arial"/>
          <w:sz w:val="16"/>
          <w:szCs w:val="16"/>
          <w:u w:val="single"/>
        </w:rPr>
        <w:t>:</w:t>
      </w:r>
    </w:p>
    <w:p w:rsidR="00001271" w:rsidRDefault="00001271" w:rsidP="00001271">
      <w:pPr>
        <w:pStyle w:val="Stopka"/>
        <w:tabs>
          <w:tab w:val="clear" w:pos="4536"/>
          <w:tab w:val="clear" w:pos="9072"/>
        </w:tabs>
        <w:rPr>
          <w:rFonts w:ascii="Arial" w:hAnsi="Arial" w:cs="Arial"/>
          <w:sz w:val="16"/>
          <w:szCs w:val="16"/>
        </w:rPr>
      </w:pPr>
    </w:p>
    <w:p w:rsidR="00001271" w:rsidRPr="00DE2734" w:rsidRDefault="00001271" w:rsidP="00001271">
      <w:pPr>
        <w:pStyle w:val="Stopka"/>
        <w:tabs>
          <w:tab w:val="clear" w:pos="4536"/>
          <w:tab w:val="clear" w:pos="9072"/>
        </w:tabs>
        <w:rPr>
          <w:rFonts w:ascii="Arial" w:hAnsi="Arial" w:cs="Arial"/>
          <w:sz w:val="16"/>
          <w:szCs w:val="16"/>
        </w:rPr>
      </w:pPr>
    </w:p>
    <w:p w:rsidR="00001271" w:rsidRDefault="00001271" w:rsidP="00001271">
      <w:pPr>
        <w:pStyle w:val="Stopka"/>
        <w:tabs>
          <w:tab w:val="clear" w:pos="4536"/>
          <w:tab w:val="clear" w:pos="9072"/>
        </w:tabs>
        <w:rPr>
          <w:sz w:val="20"/>
          <w:szCs w:val="20"/>
        </w:rPr>
      </w:pPr>
    </w:p>
    <w:p w:rsidR="00001271" w:rsidRPr="00D266AF" w:rsidRDefault="00001271" w:rsidP="00001271">
      <w:pPr>
        <w:pStyle w:val="Stopka"/>
        <w:tabs>
          <w:tab w:val="clear" w:pos="4536"/>
          <w:tab w:val="clear" w:pos="9072"/>
        </w:tabs>
        <w:rPr>
          <w:sz w:val="20"/>
          <w:szCs w:val="20"/>
        </w:rPr>
      </w:pPr>
    </w:p>
    <w:p w:rsidR="00001271" w:rsidRPr="00D266AF" w:rsidRDefault="00001271" w:rsidP="00001271">
      <w:pPr>
        <w:pStyle w:val="Stopka"/>
        <w:tabs>
          <w:tab w:val="clear" w:pos="4536"/>
          <w:tab w:val="clear" w:pos="9072"/>
        </w:tabs>
        <w:rPr>
          <w:sz w:val="20"/>
          <w:szCs w:val="20"/>
        </w:rPr>
      </w:pPr>
    </w:p>
    <w:p w:rsidR="00001271" w:rsidRPr="00D266AF" w:rsidRDefault="00001271" w:rsidP="00001271">
      <w:pPr>
        <w:pStyle w:val="Stopka"/>
        <w:tabs>
          <w:tab w:val="clear" w:pos="4536"/>
          <w:tab w:val="clear" w:pos="9072"/>
        </w:tabs>
        <w:rPr>
          <w:rStyle w:val="Heading2Char"/>
          <w:rFonts w:ascii="Times New Roman" w:hAnsi="Times New Roman"/>
          <w:i w:val="0"/>
          <w:iCs w:val="0"/>
          <w:sz w:val="24"/>
          <w:szCs w:val="24"/>
        </w:rPr>
      </w:pPr>
    </w:p>
    <w:tbl>
      <w:tblPr>
        <w:tblpPr w:leftFromText="141" w:rightFromText="141" w:vertAnchor="text" w:horzAnchor="margin" w:tblpXSpec="right" w:tblpY="58"/>
        <w:tblW w:w="0" w:type="auto"/>
        <w:tblLook w:val="01E0" w:firstRow="1" w:lastRow="1" w:firstColumn="1" w:lastColumn="1" w:noHBand="0" w:noVBand="0"/>
      </w:tblPr>
      <w:tblGrid>
        <w:gridCol w:w="4602"/>
      </w:tblGrid>
      <w:tr w:rsidR="00001271" w:rsidRPr="006C07D2" w:rsidTr="00603574">
        <w:tc>
          <w:tcPr>
            <w:tcW w:w="4602" w:type="dxa"/>
          </w:tcPr>
          <w:p w:rsidR="00001271" w:rsidRPr="00632AC9" w:rsidRDefault="00001271" w:rsidP="00603574">
            <w:pPr>
              <w:ind w:left="-9639" w:firstLine="9639"/>
              <w:rPr>
                <w:rFonts w:ascii="Arial" w:hAnsi="Arial" w:cs="Arial"/>
                <w:sz w:val="20"/>
                <w:szCs w:val="20"/>
              </w:rPr>
            </w:pPr>
          </w:p>
        </w:tc>
      </w:tr>
      <w:tr w:rsidR="00001271" w:rsidRPr="006C07D2" w:rsidTr="00603574">
        <w:tc>
          <w:tcPr>
            <w:tcW w:w="4602" w:type="dxa"/>
          </w:tcPr>
          <w:p w:rsidR="00001271" w:rsidRPr="00632AC9" w:rsidRDefault="00001271" w:rsidP="00603574">
            <w:pPr>
              <w:rPr>
                <w:rFonts w:ascii="Arial" w:hAnsi="Arial" w:cs="Arial"/>
                <w:sz w:val="20"/>
                <w:szCs w:val="20"/>
              </w:rPr>
            </w:pPr>
          </w:p>
        </w:tc>
      </w:tr>
    </w:tbl>
    <w:p w:rsidR="00001271" w:rsidRDefault="00001271" w:rsidP="00001271"/>
    <w:p w:rsidR="00001271" w:rsidRDefault="00001271" w:rsidP="00001271"/>
    <w:p w:rsidR="00001271" w:rsidRDefault="00001271" w:rsidP="00001271"/>
    <w:p w:rsidR="00001271" w:rsidRDefault="00001271" w:rsidP="00001271"/>
    <w:p w:rsidR="00001271" w:rsidRPr="00632AC9" w:rsidRDefault="00001271" w:rsidP="00001271">
      <w:pPr>
        <w:framePr w:hSpace="141" w:wrap="around" w:vAnchor="text" w:hAnchor="margin" w:xAlign="right" w:y="58"/>
        <w:rPr>
          <w:rFonts w:ascii="Arial" w:hAnsi="Arial" w:cs="Arial"/>
          <w:sz w:val="20"/>
          <w:szCs w:val="20"/>
        </w:rPr>
      </w:pPr>
      <w:r w:rsidRPr="00632AC9">
        <w:rPr>
          <w:rFonts w:ascii="Arial" w:hAnsi="Arial" w:cs="Arial"/>
          <w:sz w:val="20"/>
          <w:szCs w:val="20"/>
        </w:rPr>
        <w:t>Podpisy członków zespołu kontrolującego</w:t>
      </w:r>
    </w:p>
    <w:p w:rsidR="00001271" w:rsidRPr="00632AC9" w:rsidRDefault="00001271" w:rsidP="00001271">
      <w:pPr>
        <w:framePr w:hSpace="141" w:wrap="around" w:vAnchor="text" w:hAnchor="margin" w:xAlign="right" w:y="58"/>
        <w:rPr>
          <w:rFonts w:ascii="Arial" w:hAnsi="Arial" w:cs="Arial"/>
          <w:sz w:val="20"/>
          <w:szCs w:val="20"/>
        </w:rPr>
      </w:pPr>
      <w:r w:rsidRPr="00632AC9">
        <w:rPr>
          <w:rFonts w:ascii="Arial" w:hAnsi="Arial" w:cs="Arial"/>
          <w:sz w:val="20"/>
          <w:szCs w:val="20"/>
        </w:rPr>
        <w:t>…………………………………….</w:t>
      </w:r>
    </w:p>
    <w:p w:rsidR="00001271" w:rsidRDefault="00001271" w:rsidP="00001271">
      <w:pPr>
        <w:rPr>
          <w:rFonts w:ascii="Arial" w:hAnsi="Arial" w:cs="Arial"/>
          <w:sz w:val="20"/>
          <w:szCs w:val="20"/>
        </w:rPr>
      </w:pPr>
      <w:r w:rsidRPr="00632AC9">
        <w:rPr>
          <w:rFonts w:ascii="Arial" w:hAnsi="Arial" w:cs="Arial"/>
          <w:sz w:val="20"/>
          <w:szCs w:val="20"/>
        </w:rPr>
        <w:t>…………………………………….</w:t>
      </w:r>
    </w:p>
    <w:p w:rsidR="00001271" w:rsidRDefault="00001271" w:rsidP="00001271">
      <w:pPr>
        <w:rPr>
          <w:rFonts w:ascii="Arial" w:hAnsi="Arial" w:cs="Arial"/>
          <w:sz w:val="20"/>
          <w:szCs w:val="20"/>
        </w:rPr>
      </w:pPr>
    </w:p>
    <w:p w:rsidR="00001271" w:rsidRDefault="00001271" w:rsidP="00001271"/>
    <w:p w:rsidR="00001271" w:rsidRDefault="00001271" w:rsidP="00001271">
      <w:pPr>
        <w:rPr>
          <w:rFonts w:ascii="Arial" w:hAnsi="Arial" w:cs="Arial"/>
          <w:sz w:val="20"/>
          <w:szCs w:val="20"/>
        </w:rPr>
      </w:pPr>
      <w:r w:rsidRPr="00632AC9">
        <w:rPr>
          <w:rFonts w:ascii="Arial" w:hAnsi="Arial" w:cs="Arial"/>
          <w:sz w:val="20"/>
          <w:szCs w:val="20"/>
        </w:rPr>
        <w:t>Data sporządzenia: ............................................</w:t>
      </w:r>
    </w:p>
    <w:p w:rsidR="00CA6ED8" w:rsidRDefault="00CA6ED8"/>
    <w:sectPr w:rsidR="00CA6ED8" w:rsidSect="0000127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36E" w:rsidRDefault="00A3736E" w:rsidP="00001271">
      <w:pPr>
        <w:spacing w:after="0" w:line="240" w:lineRule="auto"/>
      </w:pPr>
      <w:r>
        <w:separator/>
      </w:r>
    </w:p>
  </w:endnote>
  <w:endnote w:type="continuationSeparator" w:id="0">
    <w:p w:rsidR="00A3736E" w:rsidRDefault="00A3736E" w:rsidP="0000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153" w:rsidRDefault="009F2153" w:rsidP="0060357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rsidR="009F2153" w:rsidRDefault="009F215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58" w:type="dxa"/>
      <w:tblBorders>
        <w:top w:val="single" w:sz="4" w:space="0" w:color="auto"/>
        <w:insideH w:val="single" w:sz="4" w:space="0" w:color="auto"/>
        <w:insideV w:val="single" w:sz="4" w:space="0" w:color="auto"/>
      </w:tblBorders>
      <w:tblLook w:val="01E0" w:firstRow="1" w:lastRow="1" w:firstColumn="1" w:lastColumn="1" w:noHBand="0" w:noVBand="0"/>
    </w:tblPr>
    <w:tblGrid>
      <w:gridCol w:w="9458"/>
    </w:tblGrid>
    <w:tr w:rsidR="009F2153">
      <w:tc>
        <w:tcPr>
          <w:tcW w:w="9458" w:type="dxa"/>
        </w:tcPr>
        <w:p w:rsidR="009F2153" w:rsidRDefault="009F2153" w:rsidP="00603574">
          <w:pPr>
            <w:pStyle w:val="Stopka"/>
            <w:framePr w:wrap="around" w:vAnchor="text" w:hAnchor="margin" w:xAlign="center" w:y="1"/>
            <w:jc w:val="center"/>
            <w:rPr>
              <w:rStyle w:val="Numerstrony"/>
            </w:rPr>
          </w:pPr>
          <w:r>
            <w:rPr>
              <w:rStyle w:val="Numerstrony"/>
            </w:rPr>
            <w:t xml:space="preserve">- </w:t>
          </w:r>
          <w:r>
            <w:rPr>
              <w:rStyle w:val="Numerstrony"/>
            </w:rPr>
            <w:fldChar w:fldCharType="begin"/>
          </w:r>
          <w:r>
            <w:rPr>
              <w:rStyle w:val="Numerstrony"/>
            </w:rPr>
            <w:instrText xml:space="preserve">PAGE  </w:instrText>
          </w:r>
          <w:r>
            <w:rPr>
              <w:rStyle w:val="Numerstrony"/>
            </w:rPr>
            <w:fldChar w:fldCharType="separate"/>
          </w:r>
          <w:r w:rsidR="00BD436F">
            <w:rPr>
              <w:rStyle w:val="Numerstrony"/>
              <w:noProof/>
            </w:rPr>
            <w:t>2</w:t>
          </w:r>
          <w:r>
            <w:rPr>
              <w:rStyle w:val="Numerstrony"/>
            </w:rPr>
            <w:fldChar w:fldCharType="end"/>
          </w:r>
          <w:r>
            <w:rPr>
              <w:rStyle w:val="Numerstrony"/>
            </w:rPr>
            <w:t xml:space="preserve"> -</w:t>
          </w:r>
        </w:p>
      </w:tc>
    </w:tr>
  </w:tbl>
  <w:p w:rsidR="009F2153" w:rsidRDefault="009F215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153" w:rsidRDefault="009F2153">
    <w:pPr>
      <w:pStyle w:val="Stopka"/>
    </w:pPr>
    <w:r>
      <w:rPr>
        <w:noProof/>
        <w:lang w:eastAsia="pl-PL"/>
      </w:rPr>
      <w:drawing>
        <wp:inline distT="0" distB="0" distL="0" distR="0">
          <wp:extent cx="6291618" cy="584977"/>
          <wp:effectExtent l="0" t="0" r="0" b="571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6917" cy="58547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36E" w:rsidRDefault="00A3736E" w:rsidP="00001271">
      <w:pPr>
        <w:spacing w:after="0" w:line="240" w:lineRule="auto"/>
      </w:pPr>
      <w:r>
        <w:separator/>
      </w:r>
    </w:p>
  </w:footnote>
  <w:footnote w:type="continuationSeparator" w:id="0">
    <w:p w:rsidR="00A3736E" w:rsidRDefault="00A3736E" w:rsidP="00001271">
      <w:pPr>
        <w:spacing w:after="0" w:line="240" w:lineRule="auto"/>
      </w:pPr>
      <w:r>
        <w:continuationSeparator/>
      </w:r>
    </w:p>
  </w:footnote>
  <w:footnote w:id="1">
    <w:p w:rsidR="009F2153" w:rsidRPr="006C07D2" w:rsidRDefault="009F2153" w:rsidP="00001271">
      <w:pPr>
        <w:pStyle w:val="Tekstprzypisudolnego"/>
        <w:rPr>
          <w:sz w:val="12"/>
          <w:szCs w:val="12"/>
        </w:rPr>
      </w:pPr>
      <w:r w:rsidRPr="006C07D2">
        <w:rPr>
          <w:rStyle w:val="Odwoanieprzypisudolnego"/>
          <w:sz w:val="12"/>
          <w:szCs w:val="12"/>
        </w:rPr>
        <w:footnoteRef/>
      </w:r>
      <w:r w:rsidRPr="006C07D2">
        <w:rPr>
          <w:sz w:val="12"/>
          <w:szCs w:val="12"/>
        </w:rPr>
        <w:t xml:space="preserve"> Niepotrzebne skreślić</w:t>
      </w:r>
    </w:p>
  </w:footnote>
  <w:footnote w:id="2">
    <w:p w:rsidR="009F2153" w:rsidRPr="00603574" w:rsidRDefault="009F2153" w:rsidP="00603574">
      <w:pPr>
        <w:rPr>
          <w:rFonts w:ascii="Times New Roman" w:eastAsia="Times New Roman" w:hAnsi="Times New Roman"/>
          <w:sz w:val="20"/>
          <w:szCs w:val="20"/>
        </w:rPr>
      </w:pPr>
      <w:r>
        <w:rPr>
          <w:rStyle w:val="Odwoanieprzypisudolnego"/>
        </w:rPr>
        <w:footnoteRef/>
      </w:r>
      <w:r>
        <w:t xml:space="preserve"> </w:t>
      </w:r>
      <w:r w:rsidRPr="00603574">
        <w:rPr>
          <w:rFonts w:ascii="Times New Roman" w:eastAsia="Times New Roman" w:hAnsi="Times New Roman"/>
          <w:sz w:val="20"/>
          <w:szCs w:val="20"/>
        </w:rPr>
        <w:t>Nie podlega weryfikacji przy zadaniach rozliczanych uproszczoną metodą rozliczania wydatków.</w:t>
      </w:r>
    </w:p>
    <w:p w:rsidR="009F2153" w:rsidRDefault="009F2153">
      <w:pPr>
        <w:pStyle w:val="Tekstprzypisudolnego"/>
      </w:pPr>
    </w:p>
  </w:footnote>
  <w:footnote w:id="3">
    <w:p w:rsidR="009F2153" w:rsidRDefault="009F2153">
      <w:pPr>
        <w:pStyle w:val="Tekstprzypisudolnego"/>
      </w:pPr>
      <w:r>
        <w:rPr>
          <w:rStyle w:val="Odwoanieprzypisudolnego"/>
        </w:rPr>
        <w:footnoteRef/>
      </w:r>
      <w:r>
        <w:t xml:space="preserve"> </w:t>
      </w:r>
      <w:r w:rsidRPr="00603574">
        <w:t>Nie podlega weryfikacji przy zadaniach rozliczanych uproszczoną metodą rozliczania wydatków.</w:t>
      </w:r>
    </w:p>
  </w:footnote>
  <w:footnote w:id="4">
    <w:p w:rsidR="009F2153" w:rsidRDefault="009F2153">
      <w:pPr>
        <w:pStyle w:val="Tekstprzypisudolnego"/>
      </w:pPr>
      <w:r>
        <w:rPr>
          <w:rStyle w:val="Odwoanieprzypisudolnego"/>
        </w:rPr>
        <w:footnoteRef/>
      </w:r>
      <w:r>
        <w:t xml:space="preserve"> </w:t>
      </w:r>
      <w:r w:rsidRPr="00603574">
        <w:t>Nie podlega weryfikacji przy zadaniach rozliczanych uproszczoną metodą rozliczania wydatków.</w:t>
      </w:r>
    </w:p>
  </w:footnote>
  <w:footnote w:id="5">
    <w:p w:rsidR="009F2153" w:rsidRDefault="009F2153">
      <w:pPr>
        <w:pStyle w:val="Tekstprzypisudolnego"/>
      </w:pPr>
      <w:r>
        <w:rPr>
          <w:rStyle w:val="Odwoanieprzypisudolnego"/>
        </w:rPr>
        <w:footnoteRef/>
      </w:r>
      <w:r>
        <w:t xml:space="preserve"> </w:t>
      </w:r>
      <w:r w:rsidRPr="00603574">
        <w:t>Nie podlega weryfikacji przy zadaniach rozliczanych uproszczoną metodą rozliczania wydatków oraz w odniesieniu do kosztów pośrednich, z wyłączeniem pytania nr 6.5.</w:t>
      </w:r>
    </w:p>
  </w:footnote>
  <w:footnote w:id="6">
    <w:p w:rsidR="009F2153" w:rsidRDefault="009F2153">
      <w:pPr>
        <w:pStyle w:val="Tekstprzypisudolnego"/>
      </w:pPr>
      <w:r>
        <w:rPr>
          <w:rStyle w:val="Odwoanieprzypisudolnego"/>
        </w:rPr>
        <w:footnoteRef/>
      </w:r>
      <w:r>
        <w:t xml:space="preserve"> </w:t>
      </w:r>
      <w:r w:rsidRPr="00603574">
        <w:t>Dotyczy również personelu projektu rozliczanego w ramach kosztów pośrednich (w tym personelu zarządzającego).</w:t>
      </w:r>
    </w:p>
  </w:footnote>
  <w:footnote w:id="7">
    <w:p w:rsidR="009F2153" w:rsidRDefault="009F2153">
      <w:pPr>
        <w:pStyle w:val="Tekstprzypisudolnego"/>
      </w:pPr>
      <w:r>
        <w:rPr>
          <w:rStyle w:val="Odwoanieprzypisudolnego"/>
        </w:rPr>
        <w:footnoteRef/>
      </w:r>
      <w:r>
        <w:t xml:space="preserve"> </w:t>
      </w:r>
      <w:r w:rsidRPr="00603574">
        <w:t>Nie  dotyczy przypadku, gdy osoba wykonuje zadania na podstawie stosunku pracy, a umowa określa godziny pracy tej osoby.</w:t>
      </w:r>
    </w:p>
  </w:footnote>
  <w:footnote w:id="8">
    <w:p w:rsidR="009F2153" w:rsidRDefault="009F2153">
      <w:pPr>
        <w:pStyle w:val="Tekstprzypisudolnego"/>
      </w:pPr>
      <w:r>
        <w:rPr>
          <w:rStyle w:val="Odwoanieprzypisudolnego"/>
        </w:rPr>
        <w:footnoteRef/>
      </w:r>
      <w:r>
        <w:t xml:space="preserve"> </w:t>
      </w:r>
      <w:r w:rsidRPr="00603574">
        <w:t>Z  wyjątkiem umów, w wyniku których następuje wykonanie oznaczonego dzieła.</w:t>
      </w:r>
    </w:p>
  </w:footnote>
  <w:footnote w:id="9">
    <w:p w:rsidR="009F2153" w:rsidRDefault="009F2153">
      <w:pPr>
        <w:pStyle w:val="Tekstprzypisudolnego"/>
      </w:pPr>
      <w:r>
        <w:rPr>
          <w:rStyle w:val="Odwoanieprzypisudolnego"/>
        </w:rPr>
        <w:footnoteRef/>
      </w:r>
      <w:r>
        <w:t xml:space="preserve"> </w:t>
      </w:r>
      <w:r w:rsidRPr="00603574">
        <w:t>Jeżeli beneficjent zatrudnia osoby poza projektami współfinansowanymi z funduszy strukturalnych i Funduszu Spójności na zbliżonych stanowiskach pracy.</w:t>
      </w:r>
    </w:p>
  </w:footnote>
  <w:footnote w:id="10">
    <w:p w:rsidR="009F2153" w:rsidRPr="00BE4EAC" w:rsidRDefault="009F2153" w:rsidP="00001271">
      <w:pPr>
        <w:shd w:val="clear" w:color="auto" w:fill="FFFFFF"/>
        <w:tabs>
          <w:tab w:val="left" w:pos="566"/>
        </w:tabs>
        <w:spacing w:after="0" w:line="240" w:lineRule="auto"/>
        <w:ind w:left="566" w:right="5" w:hanging="566"/>
        <w:rPr>
          <w:rFonts w:ascii="Arial" w:hAnsi="Arial" w:cs="Arial"/>
          <w:sz w:val="16"/>
          <w:szCs w:val="16"/>
        </w:rPr>
      </w:pPr>
      <w:r>
        <w:rPr>
          <w:rStyle w:val="Odwoanieprzypisudolnego"/>
        </w:rPr>
        <w:footnoteRef/>
      </w:r>
      <w:r>
        <w:t xml:space="preserve"> </w:t>
      </w:r>
      <w:r w:rsidRPr="00BE4EAC">
        <w:rPr>
          <w:rFonts w:ascii="Arial" w:hAnsi="Arial" w:cs="Arial"/>
          <w:color w:val="000000"/>
          <w:sz w:val="16"/>
          <w:szCs w:val="16"/>
        </w:rPr>
        <w:t>W przypadku weryfikacji dokumentacji finansowej, w liście sprawdzającej do kontroli</w:t>
      </w:r>
      <w:r>
        <w:rPr>
          <w:rFonts w:ascii="Arial" w:hAnsi="Arial" w:cs="Arial"/>
          <w:color w:val="000000"/>
          <w:sz w:val="16"/>
          <w:szCs w:val="16"/>
        </w:rPr>
        <w:t xml:space="preserve"> </w:t>
      </w:r>
      <w:r w:rsidRPr="00BE4EAC">
        <w:rPr>
          <w:rFonts w:ascii="Arial" w:hAnsi="Arial" w:cs="Arial"/>
          <w:color w:val="000000"/>
          <w:sz w:val="16"/>
          <w:szCs w:val="16"/>
        </w:rPr>
        <w:t>na miejscu należy opisać wszystkie dokumenty wybrane do kontroli, z uwzględnieniem</w:t>
      </w:r>
      <w:r>
        <w:rPr>
          <w:rFonts w:ascii="Arial" w:hAnsi="Arial" w:cs="Arial"/>
          <w:color w:val="000000"/>
          <w:sz w:val="16"/>
          <w:szCs w:val="16"/>
        </w:rPr>
        <w:t xml:space="preserve"> </w:t>
      </w:r>
      <w:r w:rsidRPr="00BE4EAC">
        <w:rPr>
          <w:rFonts w:ascii="Arial" w:hAnsi="Arial" w:cs="Arial"/>
          <w:color w:val="000000"/>
          <w:sz w:val="16"/>
          <w:szCs w:val="16"/>
        </w:rPr>
        <w:t>następujących danych:</w:t>
      </w:r>
    </w:p>
    <w:p w:rsidR="009F2153" w:rsidRPr="00BE4EAC" w:rsidRDefault="009F2153" w:rsidP="00001271">
      <w:pPr>
        <w:widowControl w:val="0"/>
        <w:numPr>
          <w:ilvl w:val="0"/>
          <w:numId w:val="1"/>
        </w:numPr>
        <w:shd w:val="clear" w:color="auto" w:fill="FFFFFF"/>
        <w:tabs>
          <w:tab w:val="left" w:pos="850"/>
        </w:tabs>
        <w:autoSpaceDE w:val="0"/>
        <w:autoSpaceDN w:val="0"/>
        <w:adjustRightInd w:val="0"/>
        <w:spacing w:after="0" w:line="240" w:lineRule="auto"/>
        <w:ind w:left="490"/>
        <w:rPr>
          <w:rFonts w:ascii="Arial" w:hAnsi="Arial" w:cs="Arial"/>
          <w:color w:val="000000"/>
          <w:sz w:val="16"/>
          <w:szCs w:val="16"/>
        </w:rPr>
      </w:pPr>
      <w:r w:rsidRPr="00BE4EAC">
        <w:rPr>
          <w:rFonts w:ascii="Arial" w:hAnsi="Arial" w:cs="Arial"/>
          <w:color w:val="000000"/>
          <w:sz w:val="16"/>
          <w:szCs w:val="16"/>
        </w:rPr>
        <w:t>numer weryfikowanej pozycji z wniosku o płatność,</w:t>
      </w:r>
    </w:p>
    <w:p w:rsidR="009F2153" w:rsidRPr="00BE4EAC" w:rsidRDefault="009F2153" w:rsidP="00001271">
      <w:pPr>
        <w:widowControl w:val="0"/>
        <w:numPr>
          <w:ilvl w:val="0"/>
          <w:numId w:val="1"/>
        </w:numPr>
        <w:shd w:val="clear" w:color="auto" w:fill="FFFFFF"/>
        <w:tabs>
          <w:tab w:val="left" w:pos="850"/>
        </w:tabs>
        <w:autoSpaceDE w:val="0"/>
        <w:autoSpaceDN w:val="0"/>
        <w:adjustRightInd w:val="0"/>
        <w:spacing w:after="0" w:line="240" w:lineRule="auto"/>
        <w:ind w:left="850" w:hanging="360"/>
        <w:jc w:val="both"/>
        <w:rPr>
          <w:rFonts w:ascii="Arial" w:hAnsi="Arial" w:cs="Arial"/>
          <w:color w:val="000000"/>
          <w:sz w:val="16"/>
          <w:szCs w:val="16"/>
        </w:rPr>
      </w:pPr>
      <w:r w:rsidRPr="00BE4EAC">
        <w:rPr>
          <w:rFonts w:ascii="Arial" w:hAnsi="Arial" w:cs="Arial"/>
          <w:color w:val="000000"/>
          <w:sz w:val="16"/>
          <w:szCs w:val="16"/>
        </w:rPr>
        <w:t>numer, datę wystawienia oraz kwotę dokumentu źródłowego (faktury, rachunku, wyciągu kasowego, protokołu odbioru towaru/usługi, wyciągu bankowego, zapisów księgowych)</w:t>
      </w:r>
      <w:r w:rsidRPr="00BE4EAC">
        <w:rPr>
          <w:rFonts w:ascii="Arial" w:hAnsi="Arial" w:cs="Arial"/>
          <w:color w:val="000000"/>
          <w:sz w:val="16"/>
          <w:szCs w:val="16"/>
          <w:vertAlign w:val="superscript"/>
        </w:rPr>
        <w:t>31</w:t>
      </w:r>
      <w:r w:rsidRPr="00BE4EAC">
        <w:rPr>
          <w:rFonts w:ascii="Arial" w:hAnsi="Arial" w:cs="Arial"/>
          <w:color w:val="000000"/>
          <w:sz w:val="16"/>
          <w:szCs w:val="16"/>
        </w:rPr>
        <w:t>,</w:t>
      </w:r>
    </w:p>
    <w:p w:rsidR="009F2153" w:rsidRPr="00BE4EAC" w:rsidRDefault="009F2153" w:rsidP="00001271">
      <w:pPr>
        <w:widowControl w:val="0"/>
        <w:numPr>
          <w:ilvl w:val="0"/>
          <w:numId w:val="1"/>
        </w:numPr>
        <w:shd w:val="clear" w:color="auto" w:fill="FFFFFF"/>
        <w:tabs>
          <w:tab w:val="left" w:pos="850"/>
        </w:tabs>
        <w:autoSpaceDE w:val="0"/>
        <w:autoSpaceDN w:val="0"/>
        <w:adjustRightInd w:val="0"/>
        <w:spacing w:after="0" w:line="240" w:lineRule="auto"/>
        <w:ind w:left="850" w:right="5" w:hanging="360"/>
        <w:jc w:val="both"/>
        <w:rPr>
          <w:rFonts w:ascii="Arial" w:hAnsi="Arial" w:cs="Arial"/>
          <w:color w:val="000000"/>
          <w:sz w:val="16"/>
          <w:szCs w:val="16"/>
        </w:rPr>
      </w:pPr>
      <w:r w:rsidRPr="00BE4EAC">
        <w:rPr>
          <w:rFonts w:ascii="Arial" w:hAnsi="Arial" w:cs="Arial"/>
          <w:color w:val="000000"/>
          <w:sz w:val="16"/>
          <w:szCs w:val="16"/>
        </w:rPr>
        <w:t>wartość, na jaką opiewały weryfikowane dokumenty źródłowe i jaki w sumie procent wartości stanowiły w stosunku do zadeklarowanych/zatwierdzonych do dnia kontroli wydatkó</w:t>
      </w:r>
      <w:r>
        <w:rPr>
          <w:rFonts w:ascii="Arial" w:hAnsi="Arial" w:cs="Arial"/>
          <w:color w:val="000000"/>
          <w:sz w:val="16"/>
          <w:szCs w:val="16"/>
        </w:rPr>
        <w:t>w w </w:t>
      </w:r>
      <w:r w:rsidRPr="00BE4EAC">
        <w:rPr>
          <w:rFonts w:ascii="Arial" w:hAnsi="Arial" w:cs="Arial"/>
          <w:color w:val="000000"/>
          <w:sz w:val="16"/>
          <w:szCs w:val="16"/>
        </w:rPr>
        <w:t>ramach projektu,</w:t>
      </w:r>
    </w:p>
    <w:p w:rsidR="009F2153" w:rsidRPr="00BE4EAC" w:rsidRDefault="009F2153" w:rsidP="00001271">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28A" w:rsidRDefault="00BB728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298" w:type="dxa"/>
      <w:tblBorders>
        <w:bottom w:val="single" w:sz="4" w:space="0" w:color="auto"/>
        <w:insideH w:val="single" w:sz="4" w:space="0" w:color="auto"/>
        <w:insideV w:val="single" w:sz="4" w:space="0" w:color="auto"/>
      </w:tblBorders>
      <w:tblLook w:val="01E0" w:firstRow="1" w:lastRow="1" w:firstColumn="1" w:lastColumn="1" w:noHBand="0" w:noVBand="0"/>
    </w:tblPr>
    <w:tblGrid>
      <w:gridCol w:w="14298"/>
    </w:tblGrid>
    <w:tr w:rsidR="009F2153" w:rsidRPr="0002425D">
      <w:tc>
        <w:tcPr>
          <w:tcW w:w="14298" w:type="dxa"/>
        </w:tcPr>
        <w:p w:rsidR="009F2153" w:rsidRPr="0002425D" w:rsidRDefault="009F2153">
          <w:pPr>
            <w:pStyle w:val="Nagwek"/>
            <w:rPr>
              <w:rFonts w:ascii="Times New Roman" w:hAnsi="Times New Roman"/>
              <w:i/>
            </w:rPr>
          </w:pPr>
          <w:r w:rsidRPr="0002425D">
            <w:rPr>
              <w:rFonts w:ascii="Times New Roman" w:hAnsi="Times New Roman"/>
              <w:i/>
            </w:rPr>
            <w:t xml:space="preserve">                                                                                                                                         </w:t>
          </w:r>
          <w:r>
            <w:rPr>
              <w:rFonts w:ascii="Times New Roman" w:hAnsi="Times New Roman"/>
              <w:i/>
            </w:rPr>
            <w:t xml:space="preserve">                                                                                 </w:t>
          </w:r>
          <w:r w:rsidRPr="0002425D">
            <w:rPr>
              <w:rFonts w:ascii="Times New Roman" w:hAnsi="Times New Roman"/>
              <w:i/>
            </w:rPr>
            <w:t xml:space="preserve"> Lista </w:t>
          </w:r>
          <w:r>
            <w:rPr>
              <w:rFonts w:ascii="Times New Roman" w:hAnsi="Times New Roman"/>
              <w:i/>
            </w:rPr>
            <w:t>sprawdzająca</w:t>
          </w:r>
        </w:p>
      </w:tc>
    </w:tr>
  </w:tbl>
  <w:p w:rsidR="009F2153" w:rsidRDefault="009F215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98C" w:rsidRPr="000C36FC" w:rsidRDefault="0098398C" w:rsidP="0098398C">
    <w:pPr>
      <w:pStyle w:val="Nagwek"/>
      <w:ind w:left="5664"/>
      <w:rPr>
        <w:rFonts w:ascii="Arial Narrow" w:hAnsi="Arial Narrow"/>
      </w:rPr>
    </w:pPr>
    <w:r w:rsidRPr="0098398C">
      <w:rPr>
        <w:rFonts w:ascii="Arial Narrow" w:hAnsi="Arial Narrow"/>
      </w:rPr>
      <w:t>Załącznik nr</w:t>
    </w:r>
    <w:r>
      <w:rPr>
        <w:rFonts w:ascii="Arial Narrow" w:hAnsi="Arial Narrow"/>
      </w:rPr>
      <w:t xml:space="preserve"> </w:t>
    </w:r>
    <w:r w:rsidR="00BB728A">
      <w:rPr>
        <w:rFonts w:ascii="Arial Narrow" w:hAnsi="Arial Narrow"/>
      </w:rPr>
      <w:t>2</w:t>
    </w:r>
  </w:p>
  <w:p w:rsidR="0098398C" w:rsidRPr="000C36FC" w:rsidRDefault="0098398C" w:rsidP="0098398C">
    <w:pPr>
      <w:pStyle w:val="Nagwek"/>
      <w:ind w:left="5664"/>
      <w:rPr>
        <w:rFonts w:ascii="Arial Narrow" w:hAnsi="Arial Narrow"/>
      </w:rPr>
    </w:pPr>
    <w:r w:rsidRPr="000C36FC">
      <w:rPr>
        <w:rFonts w:ascii="Arial Narrow" w:hAnsi="Arial Narrow"/>
      </w:rPr>
      <w:t>do uchwały nr ……………………….</w:t>
    </w:r>
  </w:p>
  <w:p w:rsidR="0098398C" w:rsidRPr="000C36FC" w:rsidRDefault="0098398C" w:rsidP="0098398C">
    <w:pPr>
      <w:pStyle w:val="Nagwek"/>
      <w:ind w:left="5664"/>
      <w:rPr>
        <w:rFonts w:ascii="Arial Narrow" w:hAnsi="Arial Narrow"/>
      </w:rPr>
    </w:pPr>
    <w:r w:rsidRPr="000C36FC">
      <w:rPr>
        <w:rFonts w:ascii="Arial Narrow" w:hAnsi="Arial Narrow"/>
      </w:rPr>
      <w:t xml:space="preserve">Zarządu Województwa Lubuskiego </w:t>
    </w:r>
  </w:p>
  <w:p w:rsidR="0098398C" w:rsidRPr="000C36FC" w:rsidRDefault="0098398C" w:rsidP="0098398C">
    <w:pPr>
      <w:pStyle w:val="Nagwek"/>
      <w:ind w:left="5664"/>
      <w:rPr>
        <w:rFonts w:ascii="Arial Narrow" w:hAnsi="Arial Narrow"/>
      </w:rPr>
    </w:pPr>
    <w:r w:rsidRPr="000C36FC">
      <w:rPr>
        <w:rFonts w:ascii="Arial Narrow" w:hAnsi="Arial Narrow"/>
      </w:rPr>
      <w:t>z dnia ………………2016 r.</w:t>
    </w:r>
  </w:p>
  <w:p w:rsidR="009F2153" w:rsidRPr="000C36FC" w:rsidRDefault="009F2153" w:rsidP="003D5A37">
    <w:pPr>
      <w:ind w:hanging="426"/>
      <w:rPr>
        <w:rFonts w:ascii="Arial Narrow" w:hAnsi="Arial Narro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54E85"/>
    <w:multiLevelType w:val="singleLevel"/>
    <w:tmpl w:val="A68E3340"/>
    <w:lvl w:ilvl="0">
      <w:start w:val="1"/>
      <w:numFmt w:val="lowerLetter"/>
      <w:lvlText w:val="%1)"/>
      <w:legacy w:legacy="1" w:legacySpace="0" w:legacyIndent="360"/>
      <w:lvlJc w:val="left"/>
      <w:rPr>
        <w:rFonts w:ascii="Arial" w:hAnsi="Arial" w:cs="Arial" w:hint="default"/>
      </w:rPr>
    </w:lvl>
  </w:abstractNum>
  <w:abstractNum w:abstractNumId="1">
    <w:nsid w:val="4E36343D"/>
    <w:multiLevelType w:val="hybridMultilevel"/>
    <w:tmpl w:val="2C701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darska Mirosława">
    <w15:presenceInfo w15:providerId="AD" w15:userId="S-1-5-21-1871256238-1184215134-557001197-26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271"/>
    <w:rsid w:val="00001271"/>
    <w:rsid w:val="00022D5F"/>
    <w:rsid w:val="00087E37"/>
    <w:rsid w:val="000B595D"/>
    <w:rsid w:val="000C36FC"/>
    <w:rsid w:val="000C5C25"/>
    <w:rsid w:val="000E1DAB"/>
    <w:rsid w:val="001F35BC"/>
    <w:rsid w:val="00224A10"/>
    <w:rsid w:val="00236C0D"/>
    <w:rsid w:val="00295F81"/>
    <w:rsid w:val="002B4F67"/>
    <w:rsid w:val="0033335D"/>
    <w:rsid w:val="0039486C"/>
    <w:rsid w:val="003A712C"/>
    <w:rsid w:val="003B499C"/>
    <w:rsid w:val="003D5A37"/>
    <w:rsid w:val="00502D60"/>
    <w:rsid w:val="005628F4"/>
    <w:rsid w:val="005F2825"/>
    <w:rsid w:val="00603574"/>
    <w:rsid w:val="00614599"/>
    <w:rsid w:val="00663591"/>
    <w:rsid w:val="006B1D26"/>
    <w:rsid w:val="006C7219"/>
    <w:rsid w:val="006F4104"/>
    <w:rsid w:val="006F5CE6"/>
    <w:rsid w:val="00701C25"/>
    <w:rsid w:val="00743772"/>
    <w:rsid w:val="00780AB8"/>
    <w:rsid w:val="007A008B"/>
    <w:rsid w:val="00887CDD"/>
    <w:rsid w:val="008E0F2C"/>
    <w:rsid w:val="0098398C"/>
    <w:rsid w:val="009F2153"/>
    <w:rsid w:val="009F5FBA"/>
    <w:rsid w:val="00A12860"/>
    <w:rsid w:val="00A31B9C"/>
    <w:rsid w:val="00A34050"/>
    <w:rsid w:val="00A3736E"/>
    <w:rsid w:val="00B826C9"/>
    <w:rsid w:val="00BB728A"/>
    <w:rsid w:val="00BD436F"/>
    <w:rsid w:val="00C24264"/>
    <w:rsid w:val="00CA5152"/>
    <w:rsid w:val="00CA6ED8"/>
    <w:rsid w:val="00D45876"/>
    <w:rsid w:val="00E93F70"/>
    <w:rsid w:val="00EE25B7"/>
    <w:rsid w:val="00EF7A47"/>
    <w:rsid w:val="00FE78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1271"/>
    <w:rPr>
      <w:rFonts w:ascii="Calibri" w:eastAsia="Calibri" w:hAnsi="Calibri" w:cs="Times New Roman"/>
    </w:rPr>
  </w:style>
  <w:style w:type="paragraph" w:styleId="Nagwek1">
    <w:name w:val="heading 1"/>
    <w:basedOn w:val="Normalny"/>
    <w:next w:val="Normalny"/>
    <w:link w:val="Nagwek1Znak"/>
    <w:qFormat/>
    <w:rsid w:val="00001271"/>
    <w:pPr>
      <w:keepNext/>
      <w:spacing w:before="240" w:after="60" w:line="240" w:lineRule="auto"/>
      <w:outlineLvl w:val="0"/>
    </w:pPr>
    <w:rPr>
      <w:rFonts w:ascii="Arial" w:eastAsia="Times New Roman" w:hAnsi="Arial"/>
      <w:b/>
      <w:bCs/>
      <w:kern w:val="32"/>
      <w:sz w:val="32"/>
      <w:szCs w:val="32"/>
    </w:rPr>
  </w:style>
  <w:style w:type="paragraph" w:styleId="Nagwek2">
    <w:name w:val="heading 2"/>
    <w:basedOn w:val="Normalny"/>
    <w:next w:val="Normalny"/>
    <w:link w:val="Nagwek2Znak"/>
    <w:qFormat/>
    <w:rsid w:val="00001271"/>
    <w:pPr>
      <w:keepNext/>
      <w:spacing w:before="240" w:after="60" w:line="240" w:lineRule="auto"/>
      <w:outlineLvl w:val="1"/>
    </w:pPr>
    <w:rPr>
      <w:rFonts w:ascii="Times New Roman" w:eastAsia="Times New Roman" w:hAnsi="Times New Roman"/>
      <w:b/>
      <w:i/>
      <w:sz w:val="28"/>
      <w:szCs w:val="24"/>
    </w:rPr>
  </w:style>
  <w:style w:type="paragraph" w:styleId="Nagwek6">
    <w:name w:val="heading 6"/>
    <w:basedOn w:val="Normalny"/>
    <w:next w:val="Normalny"/>
    <w:link w:val="Nagwek6Znak"/>
    <w:qFormat/>
    <w:rsid w:val="00001271"/>
    <w:pPr>
      <w:keepNext/>
      <w:spacing w:after="0" w:line="240" w:lineRule="auto"/>
      <w:outlineLvl w:val="5"/>
    </w:pPr>
    <w:rPr>
      <w:rFonts w:ascii="Times New Roman" w:eastAsia="Times New Roman" w:hAnsi="Times New Roman"/>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1271"/>
    <w:rPr>
      <w:rFonts w:ascii="Arial" w:eastAsia="Times New Roman" w:hAnsi="Arial" w:cs="Times New Roman"/>
      <w:b/>
      <w:bCs/>
      <w:kern w:val="32"/>
      <w:sz w:val="32"/>
      <w:szCs w:val="32"/>
    </w:rPr>
  </w:style>
  <w:style w:type="character" w:customStyle="1" w:styleId="Nagwek2Znak">
    <w:name w:val="Nagłówek 2 Znak"/>
    <w:basedOn w:val="Domylnaczcionkaakapitu"/>
    <w:link w:val="Nagwek2"/>
    <w:rsid w:val="00001271"/>
    <w:rPr>
      <w:rFonts w:ascii="Times New Roman" w:eastAsia="Times New Roman" w:hAnsi="Times New Roman" w:cs="Times New Roman"/>
      <w:b/>
      <w:i/>
      <w:sz w:val="28"/>
      <w:szCs w:val="24"/>
    </w:rPr>
  </w:style>
  <w:style w:type="character" w:customStyle="1" w:styleId="Nagwek6Znak">
    <w:name w:val="Nagłówek 6 Znak"/>
    <w:basedOn w:val="Domylnaczcionkaakapitu"/>
    <w:link w:val="Nagwek6"/>
    <w:rsid w:val="00001271"/>
    <w:rPr>
      <w:rFonts w:ascii="Times New Roman" w:eastAsia="Times New Roman" w:hAnsi="Times New Roman" w:cs="Times New Roman"/>
      <w:bCs/>
      <w:u w:val="single"/>
    </w:rPr>
  </w:style>
  <w:style w:type="paragraph" w:styleId="Nagwek">
    <w:name w:val="header"/>
    <w:basedOn w:val="Normalny"/>
    <w:link w:val="NagwekZnak"/>
    <w:uiPriority w:val="99"/>
    <w:unhideWhenUsed/>
    <w:rsid w:val="0000127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1271"/>
    <w:rPr>
      <w:rFonts w:ascii="Calibri" w:eastAsia="Calibri" w:hAnsi="Calibri" w:cs="Times New Roman"/>
    </w:rPr>
  </w:style>
  <w:style w:type="paragraph" w:styleId="Stopka">
    <w:name w:val="footer"/>
    <w:basedOn w:val="Normalny"/>
    <w:link w:val="StopkaZnak"/>
    <w:uiPriority w:val="99"/>
    <w:unhideWhenUsed/>
    <w:rsid w:val="0000127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1271"/>
    <w:rPr>
      <w:rFonts w:ascii="Calibri" w:eastAsia="Calibri" w:hAnsi="Calibri" w:cs="Times New Roman"/>
    </w:rPr>
  </w:style>
  <w:style w:type="paragraph" w:styleId="Tekstdymka">
    <w:name w:val="Balloon Text"/>
    <w:basedOn w:val="Normalny"/>
    <w:link w:val="TekstdymkaZnak"/>
    <w:uiPriority w:val="99"/>
    <w:semiHidden/>
    <w:unhideWhenUsed/>
    <w:rsid w:val="00001271"/>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001271"/>
    <w:rPr>
      <w:rFonts w:ascii="Tahoma" w:eastAsia="Calibri" w:hAnsi="Tahoma" w:cs="Times New Roman"/>
      <w:sz w:val="16"/>
      <w:szCs w:val="16"/>
    </w:rPr>
  </w:style>
  <w:style w:type="paragraph" w:styleId="Tekstprzypisudolnego">
    <w:name w:val="footnote text"/>
    <w:aliases w:val="Footnote,Podrozdział,Podrozdzia3"/>
    <w:basedOn w:val="Normalny"/>
    <w:link w:val="TekstprzypisudolnegoZnak"/>
    <w:semiHidden/>
    <w:rsid w:val="00001271"/>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Footnote Znak,Podrozdział Znak,Podrozdzia3 Znak"/>
    <w:basedOn w:val="Domylnaczcionkaakapitu"/>
    <w:link w:val="Tekstprzypisudolnego"/>
    <w:semiHidden/>
    <w:rsid w:val="00001271"/>
    <w:rPr>
      <w:rFonts w:ascii="Times New Roman" w:eastAsia="Times New Roman" w:hAnsi="Times New Roman" w:cs="Times New Roman"/>
      <w:sz w:val="20"/>
      <w:szCs w:val="20"/>
    </w:rPr>
  </w:style>
  <w:style w:type="character" w:styleId="Odwoanieprzypisudolnego">
    <w:name w:val="footnote reference"/>
    <w:semiHidden/>
    <w:rsid w:val="00001271"/>
    <w:rPr>
      <w:vertAlign w:val="superscript"/>
    </w:rPr>
  </w:style>
  <w:style w:type="character" w:customStyle="1" w:styleId="Heading2Char">
    <w:name w:val="Heading 2 Char"/>
    <w:locked/>
    <w:rsid w:val="00001271"/>
    <w:rPr>
      <w:rFonts w:ascii="Arial" w:hAnsi="Arial" w:cs="Arial"/>
      <w:b/>
      <w:bCs/>
      <w:i/>
      <w:iCs/>
      <w:sz w:val="28"/>
      <w:szCs w:val="28"/>
      <w:lang w:val="pl-PL" w:eastAsia="pl-PL"/>
    </w:rPr>
  </w:style>
  <w:style w:type="character" w:customStyle="1" w:styleId="FooterChar">
    <w:name w:val="Footer Char"/>
    <w:semiHidden/>
    <w:locked/>
    <w:rsid w:val="00001271"/>
    <w:rPr>
      <w:rFonts w:cs="Times New Roman"/>
      <w:sz w:val="24"/>
      <w:szCs w:val="24"/>
    </w:rPr>
  </w:style>
  <w:style w:type="paragraph" w:styleId="Tekstpodstawowy">
    <w:name w:val="Body Text"/>
    <w:basedOn w:val="Normalny"/>
    <w:link w:val="TekstpodstawowyZnak"/>
    <w:rsid w:val="00001271"/>
    <w:pPr>
      <w:spacing w:after="0" w:line="240" w:lineRule="auto"/>
      <w:jc w:val="both"/>
    </w:pPr>
    <w:rPr>
      <w:sz w:val="24"/>
      <w:szCs w:val="24"/>
      <w:lang w:eastAsia="pl-PL"/>
    </w:rPr>
  </w:style>
  <w:style w:type="character" w:customStyle="1" w:styleId="TekstpodstawowyZnak">
    <w:name w:val="Tekst podstawowy Znak"/>
    <w:basedOn w:val="Domylnaczcionkaakapitu"/>
    <w:link w:val="Tekstpodstawowy"/>
    <w:rsid w:val="00001271"/>
    <w:rPr>
      <w:rFonts w:ascii="Calibri" w:eastAsia="Calibri" w:hAnsi="Calibri" w:cs="Times New Roman"/>
      <w:sz w:val="24"/>
      <w:szCs w:val="24"/>
      <w:lang w:eastAsia="pl-PL"/>
    </w:rPr>
  </w:style>
  <w:style w:type="character" w:customStyle="1" w:styleId="FootnoteTextChar">
    <w:name w:val="Footnote Text Char"/>
    <w:aliases w:val="Footnote Char,Podrozdział Char,Podrozdzia3 Char"/>
    <w:semiHidden/>
    <w:locked/>
    <w:rsid w:val="00001271"/>
    <w:rPr>
      <w:rFonts w:cs="Times New Roman"/>
      <w:sz w:val="20"/>
      <w:szCs w:val="20"/>
    </w:rPr>
  </w:style>
  <w:style w:type="paragraph" w:styleId="Tekstkomentarza">
    <w:name w:val="annotation text"/>
    <w:basedOn w:val="Normalny"/>
    <w:link w:val="TekstkomentarzaZnak"/>
    <w:semiHidden/>
    <w:rsid w:val="00001271"/>
    <w:pPr>
      <w:spacing w:after="0" w:line="240" w:lineRule="auto"/>
    </w:pPr>
    <w:rPr>
      <w:sz w:val="20"/>
      <w:szCs w:val="20"/>
      <w:lang w:val="en-US" w:eastAsia="pl-PL"/>
    </w:rPr>
  </w:style>
  <w:style w:type="character" w:customStyle="1" w:styleId="TekstkomentarzaZnak">
    <w:name w:val="Tekst komentarza Znak"/>
    <w:basedOn w:val="Domylnaczcionkaakapitu"/>
    <w:link w:val="Tekstkomentarza"/>
    <w:semiHidden/>
    <w:rsid w:val="00001271"/>
    <w:rPr>
      <w:rFonts w:ascii="Calibri" w:eastAsia="Calibri" w:hAnsi="Calibri" w:cs="Times New Roman"/>
      <w:sz w:val="20"/>
      <w:szCs w:val="20"/>
      <w:lang w:val="en-US" w:eastAsia="pl-PL"/>
    </w:rPr>
  </w:style>
  <w:style w:type="paragraph" w:styleId="Listapunktowana">
    <w:name w:val="List Bullet"/>
    <w:basedOn w:val="Normalny"/>
    <w:autoRedefine/>
    <w:rsid w:val="00001271"/>
    <w:pPr>
      <w:spacing w:before="120" w:after="0" w:line="240" w:lineRule="auto"/>
      <w:jc w:val="center"/>
    </w:pPr>
    <w:rPr>
      <w:rFonts w:ascii="Times New Roman" w:eastAsia="Times New Roman" w:hAnsi="Times New Roman"/>
      <w:color w:val="000000"/>
      <w:sz w:val="20"/>
      <w:szCs w:val="20"/>
      <w:lang w:eastAsia="pl-PL"/>
    </w:rPr>
  </w:style>
  <w:style w:type="table" w:styleId="Tabela-Siatka">
    <w:name w:val="Table Grid"/>
    <w:basedOn w:val="Standardowy"/>
    <w:rsid w:val="00001271"/>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strony">
    <w:name w:val="page number"/>
    <w:basedOn w:val="Domylnaczcionkaakapitu"/>
    <w:rsid w:val="00001271"/>
  </w:style>
  <w:style w:type="character" w:styleId="Odwoaniedokomentarza">
    <w:name w:val="annotation reference"/>
    <w:semiHidden/>
    <w:rsid w:val="00001271"/>
    <w:rPr>
      <w:sz w:val="16"/>
      <w:szCs w:val="16"/>
    </w:rPr>
  </w:style>
  <w:style w:type="paragraph" w:styleId="Tematkomentarza">
    <w:name w:val="annotation subject"/>
    <w:basedOn w:val="Tekstkomentarza"/>
    <w:next w:val="Tekstkomentarza"/>
    <w:link w:val="TematkomentarzaZnak"/>
    <w:semiHidden/>
    <w:rsid w:val="00001271"/>
    <w:pPr>
      <w:spacing w:after="200" w:line="276" w:lineRule="auto"/>
    </w:pPr>
    <w:rPr>
      <w:b/>
      <w:bCs/>
      <w:lang w:val="pl-PL" w:eastAsia="en-US"/>
    </w:rPr>
  </w:style>
  <w:style w:type="character" w:customStyle="1" w:styleId="TematkomentarzaZnak">
    <w:name w:val="Temat komentarza Znak"/>
    <w:basedOn w:val="TekstkomentarzaZnak"/>
    <w:link w:val="Tematkomentarza"/>
    <w:semiHidden/>
    <w:rsid w:val="00001271"/>
    <w:rPr>
      <w:rFonts w:ascii="Calibri" w:eastAsia="Calibri" w:hAnsi="Calibri" w:cs="Times New Roman"/>
      <w:b/>
      <w:bCs/>
      <w:sz w:val="20"/>
      <w:szCs w:val="20"/>
      <w:lang w:val="en-US" w:eastAsia="pl-PL"/>
    </w:rPr>
  </w:style>
  <w:style w:type="paragraph" w:styleId="Bezodstpw">
    <w:name w:val="No Spacing"/>
    <w:basedOn w:val="Normalny"/>
    <w:uiPriority w:val="1"/>
    <w:qFormat/>
    <w:rsid w:val="00001271"/>
    <w:pPr>
      <w:spacing w:after="0" w:line="240" w:lineRule="auto"/>
    </w:pPr>
    <w:rPr>
      <w:rFonts w:eastAsia="Times New Roman"/>
      <w:color w:val="000000"/>
      <w:lang w:eastAsia="ja-JP"/>
    </w:rPr>
  </w:style>
  <w:style w:type="character" w:styleId="Hipercze">
    <w:name w:val="Hyperlink"/>
    <w:basedOn w:val="Domylnaczcionkaakapitu"/>
    <w:uiPriority w:val="99"/>
    <w:unhideWhenUsed/>
    <w:rsid w:val="00B826C9"/>
    <w:rPr>
      <w:color w:val="0000FF" w:themeColor="hyperlink"/>
      <w:u w:val="single"/>
    </w:rPr>
  </w:style>
  <w:style w:type="paragraph" w:styleId="Poprawka">
    <w:name w:val="Revision"/>
    <w:hidden/>
    <w:uiPriority w:val="99"/>
    <w:semiHidden/>
    <w:rsid w:val="00780AB8"/>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1271"/>
    <w:rPr>
      <w:rFonts w:ascii="Calibri" w:eastAsia="Calibri" w:hAnsi="Calibri" w:cs="Times New Roman"/>
    </w:rPr>
  </w:style>
  <w:style w:type="paragraph" w:styleId="Nagwek1">
    <w:name w:val="heading 1"/>
    <w:basedOn w:val="Normalny"/>
    <w:next w:val="Normalny"/>
    <w:link w:val="Nagwek1Znak"/>
    <w:qFormat/>
    <w:rsid w:val="00001271"/>
    <w:pPr>
      <w:keepNext/>
      <w:spacing w:before="240" w:after="60" w:line="240" w:lineRule="auto"/>
      <w:outlineLvl w:val="0"/>
    </w:pPr>
    <w:rPr>
      <w:rFonts w:ascii="Arial" w:eastAsia="Times New Roman" w:hAnsi="Arial"/>
      <w:b/>
      <w:bCs/>
      <w:kern w:val="32"/>
      <w:sz w:val="32"/>
      <w:szCs w:val="32"/>
    </w:rPr>
  </w:style>
  <w:style w:type="paragraph" w:styleId="Nagwek2">
    <w:name w:val="heading 2"/>
    <w:basedOn w:val="Normalny"/>
    <w:next w:val="Normalny"/>
    <w:link w:val="Nagwek2Znak"/>
    <w:qFormat/>
    <w:rsid w:val="00001271"/>
    <w:pPr>
      <w:keepNext/>
      <w:spacing w:before="240" w:after="60" w:line="240" w:lineRule="auto"/>
      <w:outlineLvl w:val="1"/>
    </w:pPr>
    <w:rPr>
      <w:rFonts w:ascii="Times New Roman" w:eastAsia="Times New Roman" w:hAnsi="Times New Roman"/>
      <w:b/>
      <w:i/>
      <w:sz w:val="28"/>
      <w:szCs w:val="24"/>
    </w:rPr>
  </w:style>
  <w:style w:type="paragraph" w:styleId="Nagwek6">
    <w:name w:val="heading 6"/>
    <w:basedOn w:val="Normalny"/>
    <w:next w:val="Normalny"/>
    <w:link w:val="Nagwek6Znak"/>
    <w:qFormat/>
    <w:rsid w:val="00001271"/>
    <w:pPr>
      <w:keepNext/>
      <w:spacing w:after="0" w:line="240" w:lineRule="auto"/>
      <w:outlineLvl w:val="5"/>
    </w:pPr>
    <w:rPr>
      <w:rFonts w:ascii="Times New Roman" w:eastAsia="Times New Roman" w:hAnsi="Times New Roman"/>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1271"/>
    <w:rPr>
      <w:rFonts w:ascii="Arial" w:eastAsia="Times New Roman" w:hAnsi="Arial" w:cs="Times New Roman"/>
      <w:b/>
      <w:bCs/>
      <w:kern w:val="32"/>
      <w:sz w:val="32"/>
      <w:szCs w:val="32"/>
    </w:rPr>
  </w:style>
  <w:style w:type="character" w:customStyle="1" w:styleId="Nagwek2Znak">
    <w:name w:val="Nagłówek 2 Znak"/>
    <w:basedOn w:val="Domylnaczcionkaakapitu"/>
    <w:link w:val="Nagwek2"/>
    <w:rsid w:val="00001271"/>
    <w:rPr>
      <w:rFonts w:ascii="Times New Roman" w:eastAsia="Times New Roman" w:hAnsi="Times New Roman" w:cs="Times New Roman"/>
      <w:b/>
      <w:i/>
      <w:sz w:val="28"/>
      <w:szCs w:val="24"/>
    </w:rPr>
  </w:style>
  <w:style w:type="character" w:customStyle="1" w:styleId="Nagwek6Znak">
    <w:name w:val="Nagłówek 6 Znak"/>
    <w:basedOn w:val="Domylnaczcionkaakapitu"/>
    <w:link w:val="Nagwek6"/>
    <w:rsid w:val="00001271"/>
    <w:rPr>
      <w:rFonts w:ascii="Times New Roman" w:eastAsia="Times New Roman" w:hAnsi="Times New Roman" w:cs="Times New Roman"/>
      <w:bCs/>
      <w:u w:val="single"/>
    </w:rPr>
  </w:style>
  <w:style w:type="paragraph" w:styleId="Nagwek">
    <w:name w:val="header"/>
    <w:basedOn w:val="Normalny"/>
    <w:link w:val="NagwekZnak"/>
    <w:uiPriority w:val="99"/>
    <w:unhideWhenUsed/>
    <w:rsid w:val="0000127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1271"/>
    <w:rPr>
      <w:rFonts w:ascii="Calibri" w:eastAsia="Calibri" w:hAnsi="Calibri" w:cs="Times New Roman"/>
    </w:rPr>
  </w:style>
  <w:style w:type="paragraph" w:styleId="Stopka">
    <w:name w:val="footer"/>
    <w:basedOn w:val="Normalny"/>
    <w:link w:val="StopkaZnak"/>
    <w:uiPriority w:val="99"/>
    <w:unhideWhenUsed/>
    <w:rsid w:val="0000127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1271"/>
    <w:rPr>
      <w:rFonts w:ascii="Calibri" w:eastAsia="Calibri" w:hAnsi="Calibri" w:cs="Times New Roman"/>
    </w:rPr>
  </w:style>
  <w:style w:type="paragraph" w:styleId="Tekstdymka">
    <w:name w:val="Balloon Text"/>
    <w:basedOn w:val="Normalny"/>
    <w:link w:val="TekstdymkaZnak"/>
    <w:uiPriority w:val="99"/>
    <w:semiHidden/>
    <w:unhideWhenUsed/>
    <w:rsid w:val="00001271"/>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001271"/>
    <w:rPr>
      <w:rFonts w:ascii="Tahoma" w:eastAsia="Calibri" w:hAnsi="Tahoma" w:cs="Times New Roman"/>
      <w:sz w:val="16"/>
      <w:szCs w:val="16"/>
    </w:rPr>
  </w:style>
  <w:style w:type="paragraph" w:styleId="Tekstprzypisudolnego">
    <w:name w:val="footnote text"/>
    <w:aliases w:val="Footnote,Podrozdział,Podrozdzia3"/>
    <w:basedOn w:val="Normalny"/>
    <w:link w:val="TekstprzypisudolnegoZnak"/>
    <w:semiHidden/>
    <w:rsid w:val="00001271"/>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Footnote Znak,Podrozdział Znak,Podrozdzia3 Znak"/>
    <w:basedOn w:val="Domylnaczcionkaakapitu"/>
    <w:link w:val="Tekstprzypisudolnego"/>
    <w:semiHidden/>
    <w:rsid w:val="00001271"/>
    <w:rPr>
      <w:rFonts w:ascii="Times New Roman" w:eastAsia="Times New Roman" w:hAnsi="Times New Roman" w:cs="Times New Roman"/>
      <w:sz w:val="20"/>
      <w:szCs w:val="20"/>
    </w:rPr>
  </w:style>
  <w:style w:type="character" w:styleId="Odwoanieprzypisudolnego">
    <w:name w:val="footnote reference"/>
    <w:semiHidden/>
    <w:rsid w:val="00001271"/>
    <w:rPr>
      <w:vertAlign w:val="superscript"/>
    </w:rPr>
  </w:style>
  <w:style w:type="character" w:customStyle="1" w:styleId="Heading2Char">
    <w:name w:val="Heading 2 Char"/>
    <w:locked/>
    <w:rsid w:val="00001271"/>
    <w:rPr>
      <w:rFonts w:ascii="Arial" w:hAnsi="Arial" w:cs="Arial"/>
      <w:b/>
      <w:bCs/>
      <w:i/>
      <w:iCs/>
      <w:sz w:val="28"/>
      <w:szCs w:val="28"/>
      <w:lang w:val="pl-PL" w:eastAsia="pl-PL"/>
    </w:rPr>
  </w:style>
  <w:style w:type="character" w:customStyle="1" w:styleId="FooterChar">
    <w:name w:val="Footer Char"/>
    <w:semiHidden/>
    <w:locked/>
    <w:rsid w:val="00001271"/>
    <w:rPr>
      <w:rFonts w:cs="Times New Roman"/>
      <w:sz w:val="24"/>
      <w:szCs w:val="24"/>
    </w:rPr>
  </w:style>
  <w:style w:type="paragraph" w:styleId="Tekstpodstawowy">
    <w:name w:val="Body Text"/>
    <w:basedOn w:val="Normalny"/>
    <w:link w:val="TekstpodstawowyZnak"/>
    <w:rsid w:val="00001271"/>
    <w:pPr>
      <w:spacing w:after="0" w:line="240" w:lineRule="auto"/>
      <w:jc w:val="both"/>
    </w:pPr>
    <w:rPr>
      <w:sz w:val="24"/>
      <w:szCs w:val="24"/>
      <w:lang w:eastAsia="pl-PL"/>
    </w:rPr>
  </w:style>
  <w:style w:type="character" w:customStyle="1" w:styleId="TekstpodstawowyZnak">
    <w:name w:val="Tekst podstawowy Znak"/>
    <w:basedOn w:val="Domylnaczcionkaakapitu"/>
    <w:link w:val="Tekstpodstawowy"/>
    <w:rsid w:val="00001271"/>
    <w:rPr>
      <w:rFonts w:ascii="Calibri" w:eastAsia="Calibri" w:hAnsi="Calibri" w:cs="Times New Roman"/>
      <w:sz w:val="24"/>
      <w:szCs w:val="24"/>
      <w:lang w:eastAsia="pl-PL"/>
    </w:rPr>
  </w:style>
  <w:style w:type="character" w:customStyle="1" w:styleId="FootnoteTextChar">
    <w:name w:val="Footnote Text Char"/>
    <w:aliases w:val="Footnote Char,Podrozdział Char,Podrozdzia3 Char"/>
    <w:semiHidden/>
    <w:locked/>
    <w:rsid w:val="00001271"/>
    <w:rPr>
      <w:rFonts w:cs="Times New Roman"/>
      <w:sz w:val="20"/>
      <w:szCs w:val="20"/>
    </w:rPr>
  </w:style>
  <w:style w:type="paragraph" w:styleId="Tekstkomentarza">
    <w:name w:val="annotation text"/>
    <w:basedOn w:val="Normalny"/>
    <w:link w:val="TekstkomentarzaZnak"/>
    <w:semiHidden/>
    <w:rsid w:val="00001271"/>
    <w:pPr>
      <w:spacing w:after="0" w:line="240" w:lineRule="auto"/>
    </w:pPr>
    <w:rPr>
      <w:sz w:val="20"/>
      <w:szCs w:val="20"/>
      <w:lang w:val="en-US" w:eastAsia="pl-PL"/>
    </w:rPr>
  </w:style>
  <w:style w:type="character" w:customStyle="1" w:styleId="TekstkomentarzaZnak">
    <w:name w:val="Tekst komentarza Znak"/>
    <w:basedOn w:val="Domylnaczcionkaakapitu"/>
    <w:link w:val="Tekstkomentarza"/>
    <w:semiHidden/>
    <w:rsid w:val="00001271"/>
    <w:rPr>
      <w:rFonts w:ascii="Calibri" w:eastAsia="Calibri" w:hAnsi="Calibri" w:cs="Times New Roman"/>
      <w:sz w:val="20"/>
      <w:szCs w:val="20"/>
      <w:lang w:val="en-US" w:eastAsia="pl-PL"/>
    </w:rPr>
  </w:style>
  <w:style w:type="paragraph" w:styleId="Listapunktowana">
    <w:name w:val="List Bullet"/>
    <w:basedOn w:val="Normalny"/>
    <w:autoRedefine/>
    <w:rsid w:val="00001271"/>
    <w:pPr>
      <w:spacing w:before="120" w:after="0" w:line="240" w:lineRule="auto"/>
      <w:jc w:val="center"/>
    </w:pPr>
    <w:rPr>
      <w:rFonts w:ascii="Times New Roman" w:eastAsia="Times New Roman" w:hAnsi="Times New Roman"/>
      <w:color w:val="000000"/>
      <w:sz w:val="20"/>
      <w:szCs w:val="20"/>
      <w:lang w:eastAsia="pl-PL"/>
    </w:rPr>
  </w:style>
  <w:style w:type="table" w:styleId="Tabela-Siatka">
    <w:name w:val="Table Grid"/>
    <w:basedOn w:val="Standardowy"/>
    <w:rsid w:val="00001271"/>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strony">
    <w:name w:val="page number"/>
    <w:basedOn w:val="Domylnaczcionkaakapitu"/>
    <w:rsid w:val="00001271"/>
  </w:style>
  <w:style w:type="character" w:styleId="Odwoaniedokomentarza">
    <w:name w:val="annotation reference"/>
    <w:semiHidden/>
    <w:rsid w:val="00001271"/>
    <w:rPr>
      <w:sz w:val="16"/>
      <w:szCs w:val="16"/>
    </w:rPr>
  </w:style>
  <w:style w:type="paragraph" w:styleId="Tematkomentarza">
    <w:name w:val="annotation subject"/>
    <w:basedOn w:val="Tekstkomentarza"/>
    <w:next w:val="Tekstkomentarza"/>
    <w:link w:val="TematkomentarzaZnak"/>
    <w:semiHidden/>
    <w:rsid w:val="00001271"/>
    <w:pPr>
      <w:spacing w:after="200" w:line="276" w:lineRule="auto"/>
    </w:pPr>
    <w:rPr>
      <w:b/>
      <w:bCs/>
      <w:lang w:val="pl-PL" w:eastAsia="en-US"/>
    </w:rPr>
  </w:style>
  <w:style w:type="character" w:customStyle="1" w:styleId="TematkomentarzaZnak">
    <w:name w:val="Temat komentarza Znak"/>
    <w:basedOn w:val="TekstkomentarzaZnak"/>
    <w:link w:val="Tematkomentarza"/>
    <w:semiHidden/>
    <w:rsid w:val="00001271"/>
    <w:rPr>
      <w:rFonts w:ascii="Calibri" w:eastAsia="Calibri" w:hAnsi="Calibri" w:cs="Times New Roman"/>
      <w:b/>
      <w:bCs/>
      <w:sz w:val="20"/>
      <w:szCs w:val="20"/>
      <w:lang w:val="en-US" w:eastAsia="pl-PL"/>
    </w:rPr>
  </w:style>
  <w:style w:type="paragraph" w:styleId="Bezodstpw">
    <w:name w:val="No Spacing"/>
    <w:basedOn w:val="Normalny"/>
    <w:uiPriority w:val="1"/>
    <w:qFormat/>
    <w:rsid w:val="00001271"/>
    <w:pPr>
      <w:spacing w:after="0" w:line="240" w:lineRule="auto"/>
    </w:pPr>
    <w:rPr>
      <w:rFonts w:eastAsia="Times New Roman"/>
      <w:color w:val="000000"/>
      <w:lang w:eastAsia="ja-JP"/>
    </w:rPr>
  </w:style>
  <w:style w:type="character" w:styleId="Hipercze">
    <w:name w:val="Hyperlink"/>
    <w:basedOn w:val="Domylnaczcionkaakapitu"/>
    <w:uiPriority w:val="99"/>
    <w:unhideWhenUsed/>
    <w:rsid w:val="00B826C9"/>
    <w:rPr>
      <w:color w:val="0000FF" w:themeColor="hyperlink"/>
      <w:u w:val="single"/>
    </w:rPr>
  </w:style>
  <w:style w:type="paragraph" w:styleId="Poprawka">
    <w:name w:val="Revision"/>
    <w:hidden/>
    <w:uiPriority w:val="99"/>
    <w:semiHidden/>
    <w:rsid w:val="00780AB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8671E-9A3B-496F-A869-9EB703093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5457</Words>
  <Characters>32744</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Mielcarek</dc:creator>
  <cp:lastModifiedBy>Jodkowski Aleksander</cp:lastModifiedBy>
  <cp:revision>6</cp:revision>
  <dcterms:created xsi:type="dcterms:W3CDTF">2016-11-24T08:34:00Z</dcterms:created>
  <dcterms:modified xsi:type="dcterms:W3CDTF">2016-12-09T08:47:00Z</dcterms:modified>
</cp:coreProperties>
</file>